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6C" w:rsidRPr="00CD4776" w:rsidRDefault="00D35C6C" w:rsidP="00D35C6C">
      <w:pPr>
        <w:ind w:right="-157"/>
        <w:jc w:val="center"/>
        <w:rPr>
          <w:rFonts w:ascii="Arial" w:hAnsi="Arial" w:cs="Arial"/>
          <w:sz w:val="18"/>
          <w:szCs w:val="18"/>
        </w:rPr>
      </w:pPr>
    </w:p>
    <w:p w:rsidR="00D35C6C" w:rsidRPr="00CD4776" w:rsidRDefault="00D35C6C" w:rsidP="00D35C6C">
      <w:pPr>
        <w:ind w:right="-157"/>
        <w:jc w:val="center"/>
        <w:rPr>
          <w:rFonts w:ascii="Arial" w:hAnsi="Arial" w:cs="Arial"/>
          <w:sz w:val="18"/>
          <w:szCs w:val="18"/>
        </w:rPr>
      </w:pPr>
    </w:p>
    <w:p w:rsidR="00D35C6C" w:rsidRPr="00CD4776" w:rsidRDefault="00D35C6C" w:rsidP="00D35C6C">
      <w:pPr>
        <w:jc w:val="center"/>
        <w:rPr>
          <w:rFonts w:ascii="Arial" w:hAnsi="Arial" w:cs="Arial"/>
          <w:sz w:val="18"/>
          <w:szCs w:val="18"/>
        </w:rPr>
      </w:pPr>
    </w:p>
    <w:p w:rsidR="00D35C6C" w:rsidRPr="00937AD6" w:rsidRDefault="00D35C6C" w:rsidP="00D35C6C">
      <w:pPr>
        <w:jc w:val="center"/>
        <w:rPr>
          <w:rFonts w:ascii="Arial" w:hAnsi="Arial" w:cs="Arial"/>
          <w:b/>
          <w:sz w:val="40"/>
          <w:szCs w:val="40"/>
        </w:rPr>
      </w:pPr>
      <w:r w:rsidRPr="00937AD6">
        <w:rPr>
          <w:rFonts w:ascii="Arial" w:hAnsi="Arial" w:cs="Arial"/>
          <w:b/>
          <w:sz w:val="40"/>
          <w:szCs w:val="40"/>
        </w:rPr>
        <w:t xml:space="preserve">Plan działania na rok </w:t>
      </w:r>
      <w:r w:rsidR="00584361" w:rsidRPr="00937AD6">
        <w:rPr>
          <w:rFonts w:ascii="Arial" w:hAnsi="Arial" w:cs="Arial"/>
          <w:b/>
          <w:sz w:val="40"/>
          <w:szCs w:val="40"/>
        </w:rPr>
        <w:t>201</w:t>
      </w:r>
      <w:r w:rsidR="00331710" w:rsidRPr="00937AD6">
        <w:rPr>
          <w:rFonts w:ascii="Arial" w:hAnsi="Arial" w:cs="Arial"/>
          <w:b/>
          <w:sz w:val="40"/>
          <w:szCs w:val="40"/>
        </w:rPr>
        <w:t>9</w:t>
      </w:r>
    </w:p>
    <w:p w:rsidR="00D35C6C" w:rsidRPr="00CD4776" w:rsidRDefault="00D35C6C" w:rsidP="00D35C6C">
      <w:pPr>
        <w:jc w:val="center"/>
        <w:rPr>
          <w:rFonts w:ascii="Arial" w:hAnsi="Arial" w:cs="Arial"/>
          <w:b/>
          <w:sz w:val="18"/>
          <w:szCs w:val="18"/>
        </w:rPr>
      </w:pPr>
    </w:p>
    <w:p w:rsidR="00D35C6C" w:rsidRPr="00937AD6" w:rsidRDefault="006F5165" w:rsidP="00D35C6C">
      <w:pPr>
        <w:jc w:val="center"/>
        <w:rPr>
          <w:rFonts w:ascii="Arial" w:hAnsi="Arial" w:cs="Arial"/>
          <w:b/>
          <w:spacing w:val="20"/>
        </w:rPr>
      </w:pPr>
      <w:r w:rsidRPr="00937AD6">
        <w:rPr>
          <w:rFonts w:ascii="Arial" w:hAnsi="Arial" w:cs="Arial"/>
          <w:b/>
          <w:spacing w:val="20"/>
        </w:rPr>
        <w:t xml:space="preserve">REGIONALNY PROGRAM OPERACYJNY </w:t>
      </w:r>
      <w:r w:rsidR="008C32FC" w:rsidRPr="00937AD6">
        <w:rPr>
          <w:rFonts w:ascii="Arial" w:hAnsi="Arial" w:cs="Arial"/>
          <w:b/>
          <w:spacing w:val="20"/>
        </w:rPr>
        <w:br/>
      </w:r>
      <w:r w:rsidRPr="00937AD6">
        <w:rPr>
          <w:rFonts w:ascii="Arial" w:hAnsi="Arial" w:cs="Arial"/>
          <w:b/>
          <w:spacing w:val="20"/>
        </w:rPr>
        <w:t>WOJEWÓDZTWA ZACHODNIOPOMORSKIEGO</w:t>
      </w:r>
    </w:p>
    <w:p w:rsidR="00D35C6C" w:rsidRPr="00CD4776" w:rsidRDefault="00D35C6C" w:rsidP="00D35C6C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976"/>
        <w:gridCol w:w="752"/>
        <w:gridCol w:w="1779"/>
        <w:gridCol w:w="1400"/>
        <w:gridCol w:w="779"/>
        <w:gridCol w:w="1920"/>
      </w:tblGrid>
      <w:tr w:rsidR="00D35C6C" w:rsidRPr="00BD366F" w:rsidTr="00C22A3C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D35C6C" w:rsidRPr="00CD4776" w:rsidRDefault="00D35C6C" w:rsidP="005843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776">
              <w:rPr>
                <w:rFonts w:ascii="Arial" w:hAnsi="Arial" w:cs="Arial"/>
                <w:b/>
                <w:sz w:val="18"/>
                <w:szCs w:val="18"/>
              </w:rPr>
              <w:t>INFORMACJE O INSTYTUCJI POŚREDNICZĄCEJ</w:t>
            </w:r>
          </w:p>
        </w:tc>
      </w:tr>
      <w:tr w:rsidR="006F5165" w:rsidRPr="00BD366F" w:rsidTr="00C22A3C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6F5165" w:rsidRPr="00CD4776" w:rsidRDefault="006F5165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6F5165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VI Rynek pracy</w:t>
            </w:r>
          </w:p>
        </w:tc>
      </w:tr>
      <w:tr w:rsidR="00D35C6C" w:rsidRPr="00BD366F" w:rsidTr="00C22A3C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D35C6C" w:rsidRPr="00CD4776" w:rsidRDefault="00D35C6C" w:rsidP="005843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D35C6C" w:rsidRPr="00BD366F" w:rsidTr="00C22A3C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D35C6C" w:rsidRPr="00CD4776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CD4776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D35C6C" w:rsidRPr="00BD366F" w:rsidTr="00C22A3C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35C6C" w:rsidRPr="00CD4776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776">
              <w:rPr>
                <w:rFonts w:ascii="Arial" w:hAnsi="Arial" w:cs="Arial"/>
                <w:b/>
                <w:sz w:val="18"/>
                <w:szCs w:val="18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4776">
              <w:rPr>
                <w:rFonts w:ascii="Arial" w:hAnsi="Arial" w:cs="Arial"/>
                <w:b/>
                <w:sz w:val="18"/>
                <w:szCs w:val="18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35C6C" w:rsidRPr="00CD4776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42 56 103</w:t>
            </w:r>
          </w:p>
        </w:tc>
      </w:tr>
      <w:tr w:rsidR="00D35C6C" w:rsidRPr="00BD366F" w:rsidTr="00C22A3C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35C6C" w:rsidRPr="00CD4776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D35C6C" w:rsidRPr="004C7D5E" w:rsidTr="00C22A3C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35C6C" w:rsidRPr="00CD4776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776">
              <w:rPr>
                <w:rFonts w:ascii="Arial" w:hAnsi="Arial" w:cs="Arial"/>
                <w:sz w:val="18"/>
                <w:szCs w:val="18"/>
              </w:rPr>
              <w:t>Dane kontaktowe osoby (osób) w Instytucji Pośredniczącej</w:t>
            </w:r>
            <w:r w:rsidR="00DE2795" w:rsidRPr="00CD4776">
              <w:rPr>
                <w:rFonts w:ascii="Arial" w:hAnsi="Arial" w:cs="Arial"/>
                <w:sz w:val="18"/>
                <w:szCs w:val="18"/>
              </w:rPr>
              <w:t>/Zarządzającej</w:t>
            </w:r>
            <w:r w:rsidRPr="00CD4776">
              <w:rPr>
                <w:rFonts w:ascii="Arial" w:hAnsi="Arial" w:cs="Arial"/>
                <w:sz w:val="18"/>
                <w:szCs w:val="18"/>
              </w:rPr>
              <w:t xml:space="preserve">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D35C6C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4776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065A6A" w:rsidRPr="00CD4776">
              <w:rPr>
                <w:rFonts w:ascii="Arial" w:hAnsi="Arial" w:cs="Arial"/>
                <w:sz w:val="18"/>
                <w:szCs w:val="18"/>
                <w:lang w:val="en-US"/>
              </w:rPr>
              <w:t>ilena Jerchewicz-Rom</w:t>
            </w:r>
          </w:p>
          <w:p w:rsidR="00584361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4776">
              <w:rPr>
                <w:rFonts w:ascii="Arial" w:hAnsi="Arial" w:cs="Arial"/>
                <w:sz w:val="18"/>
                <w:szCs w:val="18"/>
                <w:lang w:val="en-US"/>
              </w:rPr>
              <w:t>tel. 91 42 56 1</w:t>
            </w:r>
            <w:r w:rsidR="00065A6A" w:rsidRPr="00CD4776">
              <w:rPr>
                <w:rFonts w:ascii="Arial" w:hAnsi="Arial" w:cs="Arial"/>
                <w:sz w:val="18"/>
                <w:szCs w:val="18"/>
                <w:lang w:val="en-US"/>
              </w:rPr>
              <w:t>73</w:t>
            </w:r>
          </w:p>
          <w:p w:rsidR="00584361" w:rsidRPr="00CD4776" w:rsidRDefault="00584361" w:rsidP="00EC673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4776">
              <w:rPr>
                <w:rFonts w:ascii="Arial" w:hAnsi="Arial" w:cs="Arial"/>
                <w:sz w:val="18"/>
                <w:szCs w:val="18"/>
                <w:lang w:val="en-US"/>
              </w:rPr>
              <w:t>e-mai</w:t>
            </w:r>
            <w:r w:rsidR="002770D4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CD4776">
              <w:rPr>
                <w:rFonts w:ascii="Arial" w:hAnsi="Arial" w:cs="Arial"/>
                <w:sz w:val="18"/>
                <w:szCs w:val="18"/>
                <w:lang w:val="en-US"/>
              </w:rPr>
              <w:t>: m</w:t>
            </w:r>
            <w:r w:rsidR="00065A6A" w:rsidRPr="00CD4776">
              <w:rPr>
                <w:rFonts w:ascii="Arial" w:hAnsi="Arial" w:cs="Arial"/>
                <w:sz w:val="18"/>
                <w:szCs w:val="18"/>
                <w:lang w:val="en-US"/>
              </w:rPr>
              <w:t>ilena_jerchewicz-rom</w:t>
            </w:r>
            <w:r w:rsidRPr="00CD4776">
              <w:rPr>
                <w:rFonts w:ascii="Arial" w:hAnsi="Arial" w:cs="Arial"/>
                <w:sz w:val="18"/>
                <w:szCs w:val="18"/>
                <w:lang w:val="en-US"/>
              </w:rPr>
              <w:t>@wup.pl</w:t>
            </w:r>
          </w:p>
        </w:tc>
      </w:tr>
    </w:tbl>
    <w:p w:rsidR="00D35C6C" w:rsidRPr="00CD4776" w:rsidRDefault="008E0F07" w:rsidP="00D35C6C">
      <w:pPr>
        <w:rPr>
          <w:rFonts w:ascii="Arial" w:hAnsi="Arial" w:cs="Arial"/>
          <w:b/>
          <w:sz w:val="18"/>
          <w:szCs w:val="18"/>
          <w:lang w:val="en-US"/>
        </w:rPr>
      </w:pPr>
      <w:r w:rsidRPr="00CD4776">
        <w:rPr>
          <w:rFonts w:ascii="Arial" w:hAnsi="Arial" w:cs="Arial"/>
          <w:b/>
          <w:sz w:val="18"/>
          <w:szCs w:val="18"/>
          <w:lang w:val="en-US"/>
        </w:rPr>
        <w:br w:type="column"/>
      </w:r>
    </w:p>
    <w:tbl>
      <w:tblPr>
        <w:tblW w:w="9749" w:type="dxa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/>
      </w:tblPr>
      <w:tblGrid>
        <w:gridCol w:w="9749"/>
      </w:tblGrid>
      <w:tr w:rsidR="00D35C6C" w:rsidRPr="00BD366F" w:rsidTr="00B26728">
        <w:trPr>
          <w:trHeight w:val="362"/>
        </w:trPr>
        <w:tc>
          <w:tcPr>
            <w:tcW w:w="9749" w:type="dxa"/>
            <w:shd w:val="clear" w:color="auto" w:fill="E77B39"/>
            <w:vAlign w:val="center"/>
          </w:tcPr>
          <w:p w:rsidR="00D35C6C" w:rsidRPr="00922C61" w:rsidRDefault="00D35C6C" w:rsidP="006F5165">
            <w:pPr>
              <w:jc w:val="center"/>
              <w:rPr>
                <w:rFonts w:ascii="Arial" w:hAnsi="Arial" w:cs="Arial"/>
                <w:b/>
              </w:rPr>
            </w:pPr>
            <w:r w:rsidRPr="00922C61">
              <w:rPr>
                <w:rFonts w:ascii="Arial" w:hAnsi="Arial" w:cs="Arial"/>
                <w:b/>
              </w:rPr>
              <w:t xml:space="preserve">KARTA DZIAŁANIA </w:t>
            </w:r>
          </w:p>
          <w:p w:rsidR="00C8705D" w:rsidRPr="00937AD6" w:rsidRDefault="00C8705D" w:rsidP="007350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2C61">
              <w:rPr>
                <w:rFonts w:ascii="Arial" w:hAnsi="Arial" w:cs="Arial"/>
                <w:b/>
              </w:rPr>
              <w:t>6.</w:t>
            </w:r>
            <w:r w:rsidR="00735054" w:rsidRPr="00922C61">
              <w:rPr>
                <w:rFonts w:ascii="Arial" w:hAnsi="Arial" w:cs="Arial"/>
                <w:b/>
              </w:rPr>
              <w:t>1</w:t>
            </w:r>
            <w:r w:rsidR="00F17DD3">
              <w:rPr>
                <w:rFonts w:ascii="Arial" w:hAnsi="Arial" w:cs="Arial"/>
                <w:b/>
              </w:rPr>
              <w:t xml:space="preserve"> </w:t>
            </w:r>
            <w:r w:rsidR="00735054" w:rsidRPr="00922C61">
              <w:rPr>
                <w:rFonts w:ascii="Arial" w:hAnsi="Arial" w:cs="Arial"/>
                <w:b/>
              </w:rPr>
              <w:t>Usługi rozwojowe skierowane do przedsiębiorców i pracowników przedsiębiorstw na podstawie systemu popytowego</w:t>
            </w:r>
          </w:p>
        </w:tc>
      </w:tr>
    </w:tbl>
    <w:p w:rsidR="00D35C6C" w:rsidRPr="00BD366F" w:rsidRDefault="00D35C6C" w:rsidP="00D35C6C">
      <w:pPr>
        <w:rPr>
          <w:rFonts w:ascii="Arial" w:hAnsi="Arial" w:cs="Arial"/>
          <w:b/>
          <w:spacing w:val="24"/>
          <w:sz w:val="18"/>
          <w:szCs w:val="18"/>
        </w:rPr>
      </w:pPr>
    </w:p>
    <w:tbl>
      <w:tblPr>
        <w:tblW w:w="5420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346"/>
        <w:gridCol w:w="858"/>
        <w:gridCol w:w="1428"/>
        <w:gridCol w:w="42"/>
        <w:gridCol w:w="437"/>
        <w:gridCol w:w="822"/>
        <w:gridCol w:w="300"/>
        <w:gridCol w:w="435"/>
        <w:gridCol w:w="709"/>
        <w:gridCol w:w="465"/>
        <w:gridCol w:w="12"/>
        <w:gridCol w:w="81"/>
        <w:gridCol w:w="151"/>
        <w:gridCol w:w="540"/>
        <w:gridCol w:w="904"/>
        <w:gridCol w:w="157"/>
        <w:gridCol w:w="34"/>
        <w:gridCol w:w="219"/>
        <w:gridCol w:w="709"/>
        <w:gridCol w:w="419"/>
      </w:tblGrid>
      <w:tr w:rsidR="000E40F0" w:rsidRPr="00BD366F" w:rsidTr="000B46EF">
        <w:trPr>
          <w:trHeight w:val="218"/>
        </w:trPr>
        <w:tc>
          <w:tcPr>
            <w:tcW w:w="6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 xml:space="preserve">LP. Konkursu: </w:t>
            </w:r>
          </w:p>
        </w:tc>
        <w:tc>
          <w:tcPr>
            <w:tcW w:w="4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5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Planowany termin ogłoszenia konkursu</w:t>
            </w:r>
          </w:p>
        </w:tc>
        <w:tc>
          <w:tcPr>
            <w:tcW w:w="3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I kw.</w:t>
            </w:r>
          </w:p>
        </w:tc>
        <w:tc>
          <w:tcPr>
            <w:tcW w:w="3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C6C" w:rsidRPr="00BD366F" w:rsidRDefault="00D35C6C" w:rsidP="00AC71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II kw.</w:t>
            </w: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C6C" w:rsidRPr="00BD366F" w:rsidRDefault="00131ED8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III kw.</w:t>
            </w:r>
          </w:p>
        </w:tc>
        <w:tc>
          <w:tcPr>
            <w:tcW w:w="204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IV kw.</w:t>
            </w:r>
          </w:p>
        </w:tc>
        <w:tc>
          <w:tcPr>
            <w:tcW w:w="2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BD366F" w:rsidTr="000B46EF">
        <w:trPr>
          <w:cantSplit/>
          <w:trHeight w:val="113"/>
        </w:trPr>
        <w:tc>
          <w:tcPr>
            <w:tcW w:w="1095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Typ konkursu</w:t>
            </w:r>
          </w:p>
        </w:tc>
        <w:tc>
          <w:tcPr>
            <w:tcW w:w="730" w:type="pct"/>
            <w:gridSpan w:val="2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>Otwarty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58" w:type="pct"/>
            <w:gridSpan w:val="15"/>
            <w:vMerge w:val="restart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BD366F" w:rsidTr="000B46EF">
        <w:trPr>
          <w:cantSplit/>
          <w:trHeight w:val="112"/>
        </w:trPr>
        <w:tc>
          <w:tcPr>
            <w:tcW w:w="1095" w:type="pct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D35C6C" w:rsidRPr="00D340F8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35C6C" w:rsidRPr="00D340F8" w:rsidRDefault="00802381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340F8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35C6C" w:rsidRPr="00D340F8" w:rsidRDefault="00802381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340F8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2958" w:type="pct"/>
            <w:gridSpan w:val="15"/>
            <w:vMerge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D35C6C" w:rsidRPr="00D340F8" w:rsidRDefault="00D35C6C" w:rsidP="00EC673B">
            <w:pPr>
              <w:keepNext/>
              <w:spacing w:before="240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BD366F" w:rsidTr="008D2D1A">
        <w:tc>
          <w:tcPr>
            <w:tcW w:w="1095" w:type="pct"/>
            <w:gridSpan w:val="2"/>
            <w:shd w:val="clear" w:color="auto" w:fill="CCFFCC"/>
            <w:vAlign w:val="center"/>
          </w:tcPr>
          <w:p w:rsidR="00D35C6C" w:rsidRPr="00BD366F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Planowana alokacja</w:t>
            </w:r>
          </w:p>
        </w:tc>
        <w:tc>
          <w:tcPr>
            <w:tcW w:w="3905" w:type="pct"/>
            <w:gridSpan w:val="18"/>
            <w:vAlign w:val="center"/>
          </w:tcPr>
          <w:p w:rsidR="00D35C6C" w:rsidRPr="00BD366F" w:rsidRDefault="00B272F9" w:rsidP="00E02AC1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13 449 209 EUR</w:t>
            </w:r>
          </w:p>
        </w:tc>
      </w:tr>
      <w:tr w:rsidR="00D35C6C" w:rsidRPr="00BD366F" w:rsidTr="008D2D1A">
        <w:trPr>
          <w:trHeight w:val="258"/>
        </w:trPr>
        <w:tc>
          <w:tcPr>
            <w:tcW w:w="1095" w:type="pct"/>
            <w:gridSpan w:val="2"/>
            <w:shd w:val="clear" w:color="auto" w:fill="CCFFCC"/>
            <w:vAlign w:val="center"/>
          </w:tcPr>
          <w:p w:rsidR="00D35C6C" w:rsidRPr="00D340F8" w:rsidRDefault="00D35C6C" w:rsidP="00EC673B">
            <w:pPr>
              <w:keepNext/>
              <w:spacing w:before="24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vAlign w:val="center"/>
          </w:tcPr>
          <w:p w:rsidR="008F4104" w:rsidRPr="00937AD6" w:rsidRDefault="008F4104" w:rsidP="00937AD6">
            <w:pPr>
              <w:numPr>
                <w:ilvl w:val="0"/>
                <w:numId w:val="7"/>
              </w:numPr>
              <w:spacing w:before="60" w:after="60"/>
              <w:ind w:left="206" w:hanging="206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</w:rPr>
              <w:t xml:space="preserve">Wsparcie skierowane do przedsiębiorców </w:t>
            </w:r>
            <w:r w:rsidR="00675BB2" w:rsidRPr="00937AD6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937AD6">
              <w:rPr>
                <w:rFonts w:ascii="Arial" w:hAnsi="Arial" w:cs="Arial"/>
                <w:sz w:val="18"/>
                <w:szCs w:val="18"/>
              </w:rPr>
              <w:t xml:space="preserve">sektora mikro, małych i średnich przedsiębiorstw oraz ich pracowników </w:t>
            </w:r>
            <w:r w:rsidR="00BE41BF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937AD6">
              <w:rPr>
                <w:rFonts w:ascii="Arial" w:hAnsi="Arial" w:cs="Arial"/>
                <w:sz w:val="18"/>
                <w:szCs w:val="18"/>
              </w:rPr>
              <w:t>ramach Podmiotowego Systemu Finansowania usług rozwojowych:</w:t>
            </w:r>
          </w:p>
          <w:p w:rsidR="008F4104" w:rsidRPr="00937AD6" w:rsidRDefault="008F4104" w:rsidP="00937AD6">
            <w:pPr>
              <w:numPr>
                <w:ilvl w:val="1"/>
                <w:numId w:val="5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usługi szkoleniowe,</w:t>
            </w:r>
          </w:p>
          <w:p w:rsidR="008F4104" w:rsidRPr="00937AD6" w:rsidRDefault="008F4104" w:rsidP="00937AD6">
            <w:pPr>
              <w:numPr>
                <w:ilvl w:val="1"/>
                <w:numId w:val="5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 xml:space="preserve">usługi rozwojowe o charakterze zawodowym, w tym m.in.: kwalifikacyjny kurs zawodowy, kurs umięjętności zawodowych oraz inne, które </w:t>
            </w:r>
            <w:r w:rsidRPr="00937AD6">
              <w:rPr>
                <w:rFonts w:ascii="Arial" w:hAnsi="Arial" w:cs="Arial"/>
                <w:sz w:val="18"/>
                <w:szCs w:val="18"/>
              </w:rPr>
              <w:t>umożliwiają uzyskiwanie i uzupełnianie wiedzy, umiejętności i kwalifikacji zawodowych,</w:t>
            </w:r>
          </w:p>
          <w:p w:rsidR="008F4104" w:rsidRPr="00937AD6" w:rsidRDefault="008F4104" w:rsidP="00937AD6">
            <w:pPr>
              <w:numPr>
                <w:ilvl w:val="1"/>
                <w:numId w:val="5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inne usługi rozwojowe:</w:t>
            </w:r>
          </w:p>
          <w:p w:rsidR="008F4104" w:rsidRPr="00937AD6" w:rsidRDefault="008F4104" w:rsidP="00937AD6">
            <w:pPr>
              <w:numPr>
                <w:ilvl w:val="0"/>
                <w:numId w:val="6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usługi doradcze, w tym doradztwo, superwizja, facylitacja,</w:t>
            </w:r>
          </w:p>
          <w:p w:rsidR="008F4104" w:rsidRPr="00937AD6" w:rsidRDefault="008F4104" w:rsidP="00937AD6">
            <w:pPr>
              <w:numPr>
                <w:ilvl w:val="0"/>
                <w:numId w:val="6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coaching,</w:t>
            </w:r>
          </w:p>
          <w:p w:rsidR="008F4104" w:rsidRPr="00937AD6" w:rsidRDefault="008F4104" w:rsidP="00937AD6">
            <w:pPr>
              <w:numPr>
                <w:ilvl w:val="0"/>
                <w:numId w:val="6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mentoring,</w:t>
            </w:r>
          </w:p>
          <w:p w:rsidR="008F4104" w:rsidRPr="00937AD6" w:rsidRDefault="008F4104" w:rsidP="00937AD6">
            <w:pPr>
              <w:numPr>
                <w:ilvl w:val="0"/>
                <w:numId w:val="6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studia podyplomowe,</w:t>
            </w:r>
          </w:p>
          <w:p w:rsidR="008F4104" w:rsidRPr="00937AD6" w:rsidRDefault="008F4104" w:rsidP="00937AD6">
            <w:pPr>
              <w:numPr>
                <w:ilvl w:val="0"/>
                <w:numId w:val="6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projekt zmiany,</w:t>
            </w:r>
          </w:p>
          <w:p w:rsidR="008F4104" w:rsidRPr="00937AD6" w:rsidRDefault="008F4104" w:rsidP="00937AD6">
            <w:pPr>
              <w:numPr>
                <w:ilvl w:val="0"/>
                <w:numId w:val="6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egzamin,</w:t>
            </w:r>
          </w:p>
          <w:p w:rsidR="008F4104" w:rsidRPr="00937AD6" w:rsidRDefault="008F4104" w:rsidP="00937AD6">
            <w:pPr>
              <w:numPr>
                <w:ilvl w:val="1"/>
                <w:numId w:val="5"/>
              </w:numPr>
              <w:spacing w:before="60" w:after="60"/>
              <w:ind w:left="579" w:hanging="283"/>
              <w:jc w:val="both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937AD6">
              <w:rPr>
                <w:rFonts w:ascii="Arial" w:hAnsi="Arial" w:cs="Arial"/>
                <w:sz w:val="18"/>
                <w:szCs w:val="18"/>
                <w:lang w:val="fr-BE"/>
              </w:rPr>
              <w:t>usługi e-learningowe.</w:t>
            </w:r>
          </w:p>
          <w:p w:rsidR="007171A2" w:rsidRPr="00AE121E" w:rsidRDefault="00802381" w:rsidP="00BD366F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21E">
              <w:rPr>
                <w:rFonts w:ascii="Arial" w:hAnsi="Arial" w:cs="Arial"/>
                <w:sz w:val="18"/>
                <w:szCs w:val="18"/>
                <w:lang w:val="fr-BE"/>
              </w:rPr>
              <w:t xml:space="preserve">Wsparcie realizowane zgodnie z </w:t>
            </w:r>
            <w:r w:rsidRPr="00AE121E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realizacji przedsięwzięć z</w:t>
            </w:r>
            <w:r w:rsidR="00AE121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AE121E">
              <w:rPr>
                <w:rFonts w:ascii="Arial" w:hAnsi="Arial" w:cs="Arial"/>
                <w:bCs/>
                <w:i/>
                <w:sz w:val="18"/>
                <w:szCs w:val="18"/>
              </w:rPr>
              <w:t>udziałem środków Europejskiego Funduszu Społecznego w obszarze przystosowania przedsiębiorstw i pracowników do zmian na lata 2014-2020</w:t>
            </w:r>
            <w:r w:rsidRPr="00AE121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AE121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C6D07" w:rsidRPr="00BD366F" w:rsidTr="008D2D1A">
        <w:trPr>
          <w:trHeight w:val="258"/>
        </w:trPr>
        <w:tc>
          <w:tcPr>
            <w:tcW w:w="1095" w:type="pct"/>
            <w:gridSpan w:val="2"/>
            <w:shd w:val="clear" w:color="auto" w:fill="CCFFCC"/>
            <w:vAlign w:val="center"/>
          </w:tcPr>
          <w:p w:rsidR="006C6D07" w:rsidRPr="00BD366F" w:rsidRDefault="006C6D07" w:rsidP="00655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Wnioskodawc</w:t>
            </w:r>
            <w:r w:rsidR="00655EC0" w:rsidRPr="00BD366F">
              <w:rPr>
                <w:rFonts w:ascii="Arial" w:hAnsi="Arial" w:cs="Arial"/>
                <w:sz w:val="18"/>
                <w:szCs w:val="18"/>
              </w:rPr>
              <w:t>y</w:t>
            </w:r>
            <w:r w:rsidRPr="00BD366F">
              <w:rPr>
                <w:rFonts w:ascii="Arial" w:hAnsi="Arial" w:cs="Arial"/>
                <w:sz w:val="18"/>
                <w:szCs w:val="18"/>
              </w:rPr>
              <w:t xml:space="preserve"> do których skierowany</w:t>
            </w:r>
            <w:r w:rsidR="009108D7" w:rsidRPr="00BD366F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BD366F">
              <w:rPr>
                <w:rFonts w:ascii="Arial" w:hAnsi="Arial" w:cs="Arial"/>
                <w:sz w:val="18"/>
                <w:szCs w:val="18"/>
              </w:rPr>
              <w:t xml:space="preserve">  konkurs</w:t>
            </w:r>
          </w:p>
        </w:tc>
        <w:tc>
          <w:tcPr>
            <w:tcW w:w="3905" w:type="pct"/>
            <w:gridSpan w:val="18"/>
            <w:vAlign w:val="center"/>
          </w:tcPr>
          <w:p w:rsidR="007171A2" w:rsidRPr="00BD366F" w:rsidRDefault="008F4104" w:rsidP="00065A6A">
            <w:pPr>
              <w:ind w:left="57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Wszystkie formy prawne zgodnie z klasyfikacją form prawnych podmiotów gospodarki narodowej, określonych w Rozporządzeniu Rady Ministrów z dnia 30 listopada 2015 r. w sprawie sposobu i metodologii prowadzenia i aktualizacji krajowego rejestru urzędowego podmiotów gospodarki narodowej, wzorów wniosków, ankiet i zaświadczeń</w:t>
            </w:r>
          </w:p>
        </w:tc>
      </w:tr>
      <w:tr w:rsidR="009108D7" w:rsidRPr="00BD366F" w:rsidTr="008D2D1A">
        <w:trPr>
          <w:trHeight w:val="258"/>
        </w:trPr>
        <w:tc>
          <w:tcPr>
            <w:tcW w:w="1095" w:type="pct"/>
            <w:gridSpan w:val="2"/>
            <w:shd w:val="clear" w:color="auto" w:fill="CCFFCC"/>
            <w:vAlign w:val="center"/>
          </w:tcPr>
          <w:p w:rsidR="009108D7" w:rsidRPr="00BD366F" w:rsidRDefault="009108D7" w:rsidP="00CA0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Szczegółowy opis, zakładany cel konkursu</w:t>
            </w:r>
          </w:p>
        </w:tc>
        <w:tc>
          <w:tcPr>
            <w:tcW w:w="3905" w:type="pct"/>
            <w:gridSpan w:val="18"/>
            <w:vAlign w:val="center"/>
          </w:tcPr>
          <w:p w:rsidR="00F95140" w:rsidRPr="00BD366F" w:rsidRDefault="00F95140" w:rsidP="00F95140">
            <w:pPr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 xml:space="preserve">Cel: </w:t>
            </w:r>
            <w:r w:rsidR="008F4104" w:rsidRPr="00BD366F">
              <w:rPr>
                <w:rFonts w:ascii="Arial" w:hAnsi="Arial" w:cs="Arial"/>
                <w:sz w:val="18"/>
                <w:szCs w:val="18"/>
              </w:rPr>
              <w:t>Wzrost liczby przedsiębiorstw z sektora mikro, małych i średnich, które zrealizowały cel rozwojowy.</w:t>
            </w:r>
          </w:p>
          <w:p w:rsidR="00BD366F" w:rsidRPr="00BD366F" w:rsidRDefault="00BD366F" w:rsidP="00BD36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66F">
              <w:rPr>
                <w:rFonts w:ascii="Arial" w:hAnsi="Arial" w:cs="Arial"/>
                <w:color w:val="000000"/>
                <w:sz w:val="18"/>
                <w:szCs w:val="18"/>
              </w:rPr>
              <w:t xml:space="preserve">Celem interwencji Działania 6.1 jest wzrost poziomu konkurencyjności i kondycji zachodniopomorskich przedsiębiorstw poprzez zapewnienie przedsiębiorstwu/przedsiębiorcy możliwości dokonania samodzielnego wyboru usług rozwojowych w ramach oferty dostępnej w Bazie Usług Rozwojowych odpowiadających w największym stopniu na aktualne potrzeby przedsiębiorstwa. Realizacja konkursów w formule wyboru Operatora gwarantuje sprawne dotarcie do przedsiębiorców, a także intensyfikuje działania skierowane na propagowanie Podmiotowego Systemu Finansowania w regionie. Jak wynika z danych statystycznych GUS za rok 2017, przedsiębiorstwa w województwie zachodniopomorskim rozwijają się zwiększając swoje możliwości nabywcze oraz obroty. </w:t>
            </w:r>
            <w:r w:rsidRPr="00BD366F">
              <w:rPr>
                <w:rFonts w:ascii="Arial" w:hAnsi="Arial" w:cs="Arial"/>
                <w:sz w:val="18"/>
                <w:szCs w:val="18"/>
              </w:rPr>
              <w:t xml:space="preserve">Nakłady inwestycyjne finansowe lub rzeczowe, których celem jest stworzenie nowych środków trwałych lub ulepszenie (przebudowa, rozbudowa, rekonstrukcja lub modernizacja) istniejących obiektów majątku trwałego, a także nakłady na tzw. pierwsze wyposażenie inwestycji w roku 2017 wyniosły 29,6%. </w:t>
            </w:r>
            <w:r w:rsidRPr="00BD366F">
              <w:rPr>
                <w:rFonts w:ascii="Arial" w:hAnsi="Arial" w:cs="Arial"/>
                <w:color w:val="000000"/>
                <w:sz w:val="18"/>
                <w:szCs w:val="18"/>
              </w:rPr>
              <w:t>Konsekwencją tego jest konieczność większego konkurowania pomiędzy podmiotami co wprost przekłada się na podnoszenie kwalifikacji kadry zatrudnianej przez przedsiębiorców.  Poprzez realizację działań w latach 2016-2018 widoczne są bezpośrednio korzyści jakie otrzymuje przedsiębiorca korzystający z BUR:</w:t>
            </w:r>
          </w:p>
          <w:p w:rsidR="00BD366F" w:rsidRPr="00BD366F" w:rsidRDefault="00BD366F" w:rsidP="00937AD6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większa konkurencyjność – oferta dociera do większej liczby potencjalnych klientów.</w:t>
            </w:r>
          </w:p>
          <w:p w:rsidR="00BD366F" w:rsidRPr="006153BD" w:rsidRDefault="00BD366F" w:rsidP="00937AD6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szansa na sukces finansowy – możliwość realizacji usług rozwojowych dofinansowanych z EFS na terenie całego kraju.</w:t>
            </w:r>
          </w:p>
          <w:p w:rsidR="00BD366F" w:rsidRPr="008D0365" w:rsidRDefault="00BD366F" w:rsidP="00937AD6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365">
              <w:rPr>
                <w:rFonts w:ascii="Arial" w:hAnsi="Arial" w:cs="Arial"/>
                <w:sz w:val="18"/>
                <w:szCs w:val="18"/>
              </w:rPr>
              <w:t>bezpłatna reklama o ogólnopolskim zasięgu.</w:t>
            </w:r>
          </w:p>
          <w:p w:rsidR="00BD366F" w:rsidRPr="008D0365" w:rsidRDefault="00BD366F" w:rsidP="00937AD6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365">
              <w:rPr>
                <w:rFonts w:ascii="Arial" w:hAnsi="Arial" w:cs="Arial"/>
                <w:sz w:val="18"/>
                <w:szCs w:val="18"/>
              </w:rPr>
              <w:t>dostęp do opinii klientów na temat usług własnych i konkurencji.</w:t>
            </w:r>
          </w:p>
          <w:p w:rsidR="00BD366F" w:rsidRPr="008D0365" w:rsidRDefault="00BD366F" w:rsidP="00937AD6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365">
              <w:rPr>
                <w:rFonts w:ascii="Arial" w:hAnsi="Arial" w:cs="Arial"/>
                <w:sz w:val="18"/>
                <w:szCs w:val="18"/>
              </w:rPr>
              <w:t>ograniczenie formalności związanych z dofinansowaniem.</w:t>
            </w:r>
          </w:p>
          <w:p w:rsidR="00BD366F" w:rsidRPr="008D0365" w:rsidRDefault="00BD366F" w:rsidP="00937AD6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365">
              <w:rPr>
                <w:rFonts w:ascii="Arial" w:hAnsi="Arial" w:cs="Arial"/>
                <w:sz w:val="18"/>
                <w:szCs w:val="18"/>
              </w:rPr>
              <w:t xml:space="preserve">darmowa rejestracja w Bazie Usług Rozwojowych </w:t>
            </w:r>
          </w:p>
          <w:p w:rsidR="007171A2" w:rsidRPr="00BD366F" w:rsidRDefault="00BD366F" w:rsidP="00BD366F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0365">
              <w:rPr>
                <w:rFonts w:ascii="Arial" w:hAnsi="Arial" w:cs="Arial"/>
                <w:sz w:val="18"/>
                <w:szCs w:val="18"/>
              </w:rPr>
              <w:t xml:space="preserve">Wszystkie te aspekty sprawiają, że przedsiębiorcy wyrażają coraz większe zainteresowanie uczestnictwem w szkoleniach realizowanych za pośrednictwem BUR. Ponadto, formuła dystrybuowania środków nie wymagająca od przedsiębiorców starania się o dofinansowanie w postaci złożenia projektu w odpowiedzi na konkurs dodatkowo czyni cały proces bardziej </w:t>
            </w:r>
            <w:r w:rsidRPr="008D0365">
              <w:rPr>
                <w:rFonts w:ascii="Arial" w:hAnsi="Arial" w:cs="Arial"/>
                <w:sz w:val="18"/>
                <w:szCs w:val="18"/>
              </w:rPr>
              <w:lastRenderedPageBreak/>
              <w:t>intuicyjnym. Dodatkowym atutem jest możliwość zamówienia „usługi szytej na miarę" – odpowiadającej konkretnym potrzebom przedsiębiorców, co jest znacznie utrudnione w przypadku wyboru przez przedsiębiorców projektów napisanych w odpowiedzi na konkurs. Działania zaplanowane do realizacji w ramach konkursu przyczynią się do wzrostu konkurencyjności zachodniopomorskich przedsiębiorstw jak również wpłynie pozytywnie na osiągnięcie wskaźników założonych do realizacji.</w:t>
            </w:r>
          </w:p>
        </w:tc>
      </w:tr>
      <w:tr w:rsidR="004869C8" w:rsidRPr="00BD366F" w:rsidTr="008D2D1A">
        <w:trPr>
          <w:cantSplit/>
        </w:trPr>
        <w:tc>
          <w:tcPr>
            <w:tcW w:w="1095" w:type="pct"/>
            <w:gridSpan w:val="2"/>
            <w:vMerge w:val="restart"/>
            <w:shd w:val="clear" w:color="auto" w:fill="CCFFCC"/>
            <w:vAlign w:val="center"/>
          </w:tcPr>
          <w:p w:rsidR="004869C8" w:rsidRPr="00BD366F" w:rsidRDefault="004869C8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lastRenderedPageBreak/>
              <w:t>Specyficzne dla konkursu kryteria wyboru projektów</w:t>
            </w:r>
          </w:p>
        </w:tc>
        <w:tc>
          <w:tcPr>
            <w:tcW w:w="3905" w:type="pct"/>
            <w:gridSpan w:val="18"/>
            <w:shd w:val="clear" w:color="auto" w:fill="CCFFCC"/>
            <w:vAlign w:val="center"/>
          </w:tcPr>
          <w:p w:rsidR="004869C8" w:rsidRPr="00BD366F" w:rsidRDefault="004869C8" w:rsidP="00065A6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366F">
              <w:rPr>
                <w:rFonts w:ascii="Arial" w:hAnsi="Arial" w:cs="Arial"/>
                <w:b/>
                <w:sz w:val="18"/>
                <w:szCs w:val="18"/>
              </w:rPr>
              <w:t xml:space="preserve">Kryteria dopuszczalności </w:t>
            </w:r>
          </w:p>
        </w:tc>
      </w:tr>
      <w:tr w:rsidR="000E40F0" w:rsidRPr="006153BD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0E40F0" w:rsidRPr="006153BD" w:rsidRDefault="000E40F0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40F0" w:rsidRPr="00385C2A" w:rsidRDefault="00675BB2" w:rsidP="00385C2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>Podmiot składa nie więcej niż 1 wniosek o dofinansowanie projektu – niezależnie czy działa jako Beneficjent czy jako Partner projektu. W przypadku zidentyfikowania projektów gdzie ten sam podmiot występuje więcej niż 1 raz jako Wnioskodawca i/lub jako Partner - wszystkie projekty tego podmiotu zostają odrzucone.</w:t>
            </w:r>
          </w:p>
        </w:tc>
      </w:tr>
      <w:tr w:rsidR="000E40F0" w:rsidRPr="006153BD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0E40F0" w:rsidRPr="006153BD" w:rsidRDefault="000E40F0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E40F0" w:rsidRPr="006153BD" w:rsidRDefault="000E40F0" w:rsidP="000E40F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0E40F0" w:rsidRPr="006153BD" w:rsidRDefault="000E40F0" w:rsidP="000E40F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4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BB2" w:rsidRPr="00BD366F" w:rsidRDefault="00675BB2" w:rsidP="00675B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to stwarza możliwość objęcia wsparciem większej liczby potencjalnych projektodawców, a także wyboru najlepszych projektów, które odpowiadają na potrzeby regionu.</w:t>
            </w:r>
          </w:p>
          <w:p w:rsidR="00675BB2" w:rsidRPr="006153BD" w:rsidRDefault="00675BB2" w:rsidP="00675B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Projekty złożone w odpowiedzi na konkurs będą miały charakter kompleksowy w odniesieniu do problemu występującego w danym obszarze, a możliwym do rozwiązania przez danego Projektodawcę.</w:t>
            </w:r>
          </w:p>
          <w:p w:rsidR="000E40F0" w:rsidRPr="00BD366F" w:rsidRDefault="00675BB2" w:rsidP="000E40F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Kryterium zostanie zweryfikowane na podstawie rejestru wniosków złożonych w ramach konkursu.</w:t>
            </w:r>
          </w:p>
        </w:tc>
        <w:tc>
          <w:tcPr>
            <w:tcW w:w="916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E40F0" w:rsidRPr="00BD366F" w:rsidRDefault="000E40F0" w:rsidP="000E40F0">
            <w:pPr>
              <w:spacing w:after="20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86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6117" w:rsidRPr="00BD366F" w:rsidRDefault="00675BB2" w:rsidP="00BD366F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D366F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:rsidR="000E40F0" w:rsidRPr="00BD366F" w:rsidRDefault="000E40F0" w:rsidP="000E40F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31ED8" w:rsidRPr="006153BD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131ED8" w:rsidRPr="006153BD" w:rsidRDefault="00131ED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31ED8" w:rsidRPr="00131ED8" w:rsidRDefault="00131ED8" w:rsidP="00131ED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AE9">
              <w:rPr>
                <w:rFonts w:ascii="Arial" w:hAnsi="Arial" w:cs="Arial"/>
                <w:sz w:val="18"/>
                <w:szCs w:val="18"/>
              </w:rPr>
              <w:t xml:space="preserve">Projektodawca od minimum 1 roku przed dniem złożenia wniosku posiada siedzibę  lub oddział lub główne miejsce wykonywania działalności lub dodatkowe miejsce wykonywania działalności na terenie województwa zachodniopomorskiego. </w:t>
            </w:r>
            <w:r w:rsidR="00421F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31ED8" w:rsidRPr="006153BD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131ED8" w:rsidRPr="006153BD" w:rsidRDefault="00131ED8" w:rsidP="00131E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31ED8" w:rsidRPr="006153BD" w:rsidRDefault="00131ED8" w:rsidP="00131ED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131ED8" w:rsidRPr="006153BD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D8" w:rsidRPr="00EC0622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622">
              <w:rPr>
                <w:rFonts w:ascii="Arial" w:hAnsi="Arial" w:cs="Arial"/>
                <w:sz w:val="18"/>
                <w:szCs w:val="18"/>
              </w:rPr>
              <w:t>Kryterium ma na celu realizację projektów przez podmioty, które bezpośrednio przyczynią się do ekonomiczno-społecznego rozwoju regionu. Realizacja projektu przez Projektodawców z terenu województwa jest uzasadniona lokalnym charakterem wsparcia.</w:t>
            </w:r>
          </w:p>
          <w:p w:rsidR="00131ED8" w:rsidRPr="00EC0622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622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 dofinansowanie projektu, dostępnych rejestrów publicznych (KRS, CEIDG) lub dokumentu urzędowego wydanego przez właściwy organ administracji publicznej załączonego do wniosku.</w:t>
            </w:r>
          </w:p>
          <w:p w:rsidR="00131ED8" w:rsidRPr="00EC0622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622">
              <w:rPr>
                <w:rFonts w:ascii="Arial" w:hAnsi="Arial" w:cs="Arial"/>
                <w:sz w:val="18"/>
                <w:szCs w:val="18"/>
              </w:rPr>
              <w:t xml:space="preserve">W przypadku podmiotów prawa handlowego, posiadających wpis do KRS, wymóg spełnienia kryterium dotyczyć będzie posiadania siedziby lub oddziału podmiotu na terenie województwa zachodniopomorskiego. </w:t>
            </w:r>
          </w:p>
          <w:p w:rsidR="00131ED8" w:rsidRPr="00EC0622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622">
              <w:rPr>
                <w:rFonts w:ascii="Arial" w:hAnsi="Arial" w:cs="Arial"/>
                <w:sz w:val="18"/>
                <w:szCs w:val="18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terenie województwa zachodniopomorskiego.  </w:t>
            </w:r>
          </w:p>
          <w:p w:rsidR="00D06FD2" w:rsidRPr="001700D3" w:rsidRDefault="00D06FD2" w:rsidP="007F02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0D3">
              <w:rPr>
                <w:rFonts w:ascii="Arial" w:hAnsi="Arial" w:cs="Arial"/>
                <w:sz w:val="18"/>
                <w:szCs w:val="18"/>
              </w:rPr>
              <w:t>Kryterium uznaje się za spełnione, w przypadku gdy Wnioskodawcą jest  podmiot, którego siedziba  lub oddział lub główne miejsce wykonywania działalności lub dodatkowe miejsce wykonywania działalności na terenie województwa zachodniopomorskiego wynika z przepisów p</w:t>
            </w:r>
            <w:r w:rsidR="00C747F8">
              <w:rPr>
                <w:rFonts w:ascii="Arial" w:hAnsi="Arial" w:cs="Arial"/>
                <w:sz w:val="18"/>
                <w:szCs w:val="18"/>
              </w:rPr>
              <w:t>owszechnie obowiązującego prawa (od minimum 1 roku przed dniem złożenia wniosku).</w:t>
            </w:r>
          </w:p>
          <w:p w:rsidR="00D06FD2" w:rsidRPr="001700D3" w:rsidRDefault="00D06FD2" w:rsidP="007F02E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06FD2" w:rsidRPr="001700D3" w:rsidRDefault="00D06FD2" w:rsidP="007F02E4">
            <w:pPr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  <w:r w:rsidRPr="001700D3">
              <w:rPr>
                <w:rFonts w:ascii="Arial" w:hAnsi="Arial" w:cs="Arial"/>
                <w:color w:val="000000"/>
                <w:sz w:val="18"/>
                <w:szCs w:val="18"/>
              </w:rPr>
              <w:t>Weryfikacja spełnienia kryterium w przypadku jednostek samorządu terytorialnego -spełnienie odbywać się będzie w oparciu o obwieszczenie Prezesa Rady Ministrów wydane na podstawie art. 2 ust. 3Ustawyz dnia 24 lipca 1998 r.</w:t>
            </w:r>
            <w:r w:rsidR="007F02E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700D3">
              <w:rPr>
                <w:rFonts w:ascii="Arial" w:hAnsi="Arial" w:cs="Arial"/>
                <w:color w:val="000000"/>
                <w:sz w:val="18"/>
                <w:szCs w:val="18"/>
              </w:rPr>
              <w:t>o wprowadzeniu zasadniczego trójstopniowego podziału terytorialnego państwa (Dz. U. z 1998 r. nr 96 poz. 603, nr 104 poz. 665, z 1999 r. nr 101 poz. 1188, z 2001 r. nr 45 poz. 497). Projektodawca będący jednostką samorządu terytorialnego nie ma obowiązku składania załącznika potwierdzającego spełnienie kryterium</w:t>
            </w:r>
            <w:r w:rsidR="0078779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131ED8" w:rsidRPr="00D06FD2" w:rsidRDefault="00D06FD2" w:rsidP="00D06FD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622" w:rsidDel="00D06F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1ED8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06FD2">
              <w:rPr>
                <w:rFonts w:ascii="Arial" w:hAnsi="Arial" w:cs="Arial"/>
                <w:sz w:val="18"/>
                <w:szCs w:val="18"/>
              </w:rPr>
              <w:t>W przypadku gdy zakres wymaganych danych  nie będzie możliwy do zweryfikowania  w oparciu</w:t>
            </w:r>
            <w:r w:rsidRPr="00EC06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622">
              <w:rPr>
                <w:rFonts w:ascii="Arial" w:hAnsi="Arial" w:cs="Arial"/>
                <w:sz w:val="18"/>
                <w:szCs w:val="18"/>
              </w:rPr>
              <w:br/>
              <w:t xml:space="preserve">o dostępne ewidencje i rejestry publiczne, a Wnioskodawca nie załączy do wniosku odpowiedniego dokumentu urzędowego wydanego przez właściwy organ administracji publicznej, projekty takie nie będą podlegały uzupełnieniu, a kryterium zostanie uznane za niespełnione. </w:t>
            </w:r>
          </w:p>
          <w:p w:rsidR="00D06FD2" w:rsidRPr="00EC0622" w:rsidRDefault="00D06FD2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1ED8" w:rsidRPr="00EC0622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622">
              <w:rPr>
                <w:rFonts w:ascii="Arial" w:hAnsi="Arial" w:cs="Arial"/>
                <w:sz w:val="18"/>
                <w:szCs w:val="18"/>
              </w:rPr>
              <w:t>Projektodawca jest zobowiązany do wskazania w treści wniosku o dofinansowanie deklaracji spełniania kryterium oraz w przypadku gdy informacja ta  nie będzie możliwa  do weryfikacji w oparciu o powszechnie dostępne rejestry publiczne tj.:  KRS i CEIDG, przedłożenia wraz z wnioskiem dokumentu wydanego przez właściwy organ administracji publicznej, potwierdzającego posiadanie od minimum 1 roku przed dniem złożenia wniosku, siedziby i adresu podmiotu, oddziału, głównego miejsca wykonywania działalności lub dodatkowego miejsca wykonywania działalności na terenie województwa zachodniopomorskiego. Weryfikacja spełnienia kryterium będzie możliwa na każdym etapie postępowania konkursowego.</w:t>
            </w:r>
          </w:p>
          <w:p w:rsidR="00131ED8" w:rsidRPr="00BD366F" w:rsidRDefault="00131ED8" w:rsidP="00131E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6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31ED8" w:rsidRPr="00BD366F" w:rsidRDefault="00131ED8" w:rsidP="00131ED8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86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31ED8" w:rsidRPr="00131ED8" w:rsidRDefault="00131ED8" w:rsidP="00131ED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D366F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</w:tr>
      <w:tr w:rsidR="004869C8" w:rsidRPr="00BD366F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4869C8" w:rsidRPr="00BD366F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71A2" w:rsidRPr="00D959C0" w:rsidRDefault="00E7611B" w:rsidP="00385C2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>Uczestnikami projektu są mikro, małe i średnie przedsiębiorstwa z terenu województwa zachodniopomorskiego (posiadające siedzibę, filię lub jednostkę organizacyjną na terenie woj. zachodniopomorskiego) oraz ich pracownicy</w:t>
            </w:r>
            <w:r w:rsidR="00BD366F" w:rsidRPr="00385C2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D959C0" w:rsidRDefault="00D959C0" w:rsidP="00D959C0">
            <w:pPr>
              <w:pStyle w:val="Akapitzlist"/>
              <w:ind w:left="41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959C0" w:rsidRPr="00385C2A" w:rsidRDefault="00D959C0" w:rsidP="00D959C0">
            <w:pPr>
              <w:pStyle w:val="Akapitzlist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59C0">
              <w:rPr>
                <w:rFonts w:ascii="Arial" w:hAnsi="Arial" w:cs="Arial"/>
                <w:bCs/>
                <w:sz w:val="18"/>
                <w:szCs w:val="18"/>
              </w:rPr>
              <w:t xml:space="preserve">Za zgodą IP, na etapie realizacji projektu, dopuszcza się możliwość  odstępstwa w zakresie spełnienia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kryterium</w:t>
            </w:r>
            <w:r w:rsidRPr="00D959C0">
              <w:rPr>
                <w:rFonts w:ascii="Arial" w:hAnsi="Arial" w:cs="Arial"/>
                <w:bCs/>
                <w:sz w:val="18"/>
                <w:szCs w:val="18"/>
              </w:rPr>
              <w:t xml:space="preserve"> z uwagi na zmiany m.in. RPO WZ 2014-2020, przepisów prawa, SOOP RPO WZ 2014-2020, właściwych Wytycznych obszarowych,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– 2020</w:t>
            </w:r>
            <w:r w:rsidRPr="00DC6934">
              <w:rPr>
                <w:rFonts w:ascii="Myriad Pro" w:hAnsi="Myriad Pro" w:cs="Arial"/>
                <w:szCs w:val="20"/>
              </w:rPr>
              <w:t xml:space="preserve"> .</w:t>
            </w:r>
          </w:p>
        </w:tc>
      </w:tr>
      <w:tr w:rsidR="00B07E72" w:rsidRPr="00BD366F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4869C8" w:rsidRPr="00BD366F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869C8" w:rsidRPr="00BD366F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7774" w:rsidRPr="00BD366F" w:rsidRDefault="00517774" w:rsidP="00BD36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 xml:space="preserve">Kryterium to przyczyni się do rozwoju </w:t>
            </w:r>
            <w:r w:rsidRPr="00BD366F">
              <w:rPr>
                <w:rFonts w:ascii="Arial" w:hAnsi="Arial" w:cs="Arial"/>
                <w:bCs/>
                <w:sz w:val="18"/>
                <w:szCs w:val="18"/>
              </w:rPr>
              <w:t>mikro, małych i średnich przedsiębiorstw</w:t>
            </w:r>
            <w:r w:rsidRPr="00BD366F">
              <w:rPr>
                <w:rFonts w:ascii="Arial" w:hAnsi="Arial" w:cs="Arial"/>
                <w:sz w:val="18"/>
                <w:szCs w:val="18"/>
              </w:rPr>
              <w:t xml:space="preserve"> w regionie. </w:t>
            </w:r>
          </w:p>
          <w:p w:rsidR="00517774" w:rsidRPr="00BD366F" w:rsidRDefault="00517774" w:rsidP="00BD36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 xml:space="preserve">Zakłada się, że dzięki temu kryterium zostanie zapewniona większa dostępność do   usług rozwojowych dla </w:t>
            </w:r>
            <w:r w:rsidRPr="00BD366F">
              <w:rPr>
                <w:rFonts w:ascii="Arial" w:hAnsi="Arial" w:cs="Arial"/>
                <w:bCs/>
                <w:sz w:val="18"/>
                <w:szCs w:val="18"/>
              </w:rPr>
              <w:t>mikro, małych i średnich przedsiębiorstw</w:t>
            </w:r>
            <w:r w:rsidRPr="00BD366F">
              <w:rPr>
                <w:rFonts w:ascii="Arial" w:hAnsi="Arial" w:cs="Arial"/>
                <w:sz w:val="18"/>
                <w:szCs w:val="18"/>
              </w:rPr>
              <w:t xml:space="preserve"> z terenu województwa zachodniopomorskiego.</w:t>
            </w:r>
          </w:p>
          <w:p w:rsidR="00517774" w:rsidRPr="00BD366F" w:rsidRDefault="00517774" w:rsidP="00BD36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17774" w:rsidRPr="00BD366F" w:rsidRDefault="00517774" w:rsidP="00BD366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  <w:p w:rsidR="004869C8" w:rsidRPr="00BD366F" w:rsidRDefault="004869C8" w:rsidP="00293B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869C8" w:rsidRPr="00BD366F" w:rsidRDefault="004869C8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9C8" w:rsidRPr="00BD366F" w:rsidRDefault="004869C8" w:rsidP="008F41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69C8" w:rsidRPr="00BD366F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4869C8" w:rsidRPr="00D340F8" w:rsidRDefault="004869C8" w:rsidP="00EC673B">
            <w:pPr>
              <w:keepNext/>
              <w:spacing w:before="240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171A2" w:rsidRPr="00385C2A" w:rsidRDefault="006153BD" w:rsidP="00A87BF2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sz w:val="18"/>
                <w:szCs w:val="18"/>
              </w:rPr>
              <w:t xml:space="preserve">Projektodawca </w:t>
            </w:r>
            <w:r w:rsidRPr="00385C2A" w:rsidDel="00094346">
              <w:rPr>
                <w:rFonts w:ascii="Arial" w:hAnsi="Arial" w:cs="Arial"/>
                <w:sz w:val="18"/>
                <w:szCs w:val="18"/>
              </w:rPr>
              <w:t>wniesie wkład własn</w:t>
            </w:r>
            <w:r w:rsidRPr="00385C2A">
              <w:rPr>
                <w:rFonts w:ascii="Arial" w:hAnsi="Arial" w:cs="Arial"/>
                <w:sz w:val="18"/>
                <w:szCs w:val="18"/>
              </w:rPr>
              <w:t>y</w:t>
            </w:r>
            <w:r w:rsidR="00E02AC1" w:rsidRPr="00385C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5C2A">
              <w:rPr>
                <w:rFonts w:ascii="Arial" w:hAnsi="Arial" w:cs="Arial"/>
                <w:sz w:val="18"/>
                <w:szCs w:val="18"/>
              </w:rPr>
              <w:t xml:space="preserve">w wysokości nie mniejszej niż </w:t>
            </w:r>
            <w:r w:rsidR="00A87BF2">
              <w:rPr>
                <w:rFonts w:ascii="Arial" w:hAnsi="Arial" w:cs="Arial"/>
                <w:sz w:val="18"/>
                <w:szCs w:val="18"/>
              </w:rPr>
              <w:t xml:space="preserve">15% </w:t>
            </w:r>
            <w:r w:rsidR="000D3D63">
              <w:rPr>
                <w:rFonts w:ascii="Arial" w:hAnsi="Arial" w:cs="Arial"/>
                <w:sz w:val="18"/>
                <w:szCs w:val="18"/>
              </w:rPr>
              <w:t xml:space="preserve">wartości projektu, </w:t>
            </w:r>
            <w:r w:rsidR="00A87BF2">
              <w:rPr>
                <w:rFonts w:ascii="Arial" w:hAnsi="Arial" w:cs="Arial"/>
                <w:sz w:val="18"/>
                <w:szCs w:val="18"/>
              </w:rPr>
              <w:t xml:space="preserve">zgodnie z zapisami zawartymi w </w:t>
            </w:r>
            <w:r w:rsidRPr="00385C2A">
              <w:rPr>
                <w:rFonts w:ascii="Arial" w:hAnsi="Arial" w:cs="Arial"/>
                <w:sz w:val="18"/>
                <w:szCs w:val="18"/>
              </w:rPr>
              <w:t>Szczegółowym Opisie Osi Priorytetowych Regionalnego Programu Operacyjnego Województwa Zachodniopomorskiego 2014-2020.</w:t>
            </w:r>
          </w:p>
        </w:tc>
      </w:tr>
      <w:tr w:rsidR="00B07E72" w:rsidRPr="006153BD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4869C8" w:rsidRPr="006153BD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869C8" w:rsidRPr="006153BD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331D" w:rsidRPr="006153BD" w:rsidRDefault="0085331D" w:rsidP="008533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 xml:space="preserve">Kryterium wprowadzono celem zaangażowania potencjału tak społecznego jak i finansowego </w:t>
            </w:r>
            <w:r w:rsidRPr="006153BD">
              <w:rPr>
                <w:rFonts w:ascii="Arial" w:hAnsi="Arial" w:cs="Arial"/>
                <w:sz w:val="18"/>
                <w:szCs w:val="18"/>
              </w:rPr>
              <w:t xml:space="preserve">projektodawcy/partnera na rzecz budowania trwałych efektów </w:t>
            </w:r>
            <w:r w:rsidRPr="006153BD">
              <w:rPr>
                <w:rFonts w:ascii="Arial" w:hAnsi="Arial" w:cs="Arial"/>
                <w:sz w:val="18"/>
                <w:szCs w:val="18"/>
              </w:rPr>
              <w:br/>
              <w:t>w poszczególnych obszarach interwencji EFS poprzez zwiększenie partycypacji projektodawcy/partnera w budżecie projektu EFS w ramach wkładu własnego.</w:t>
            </w:r>
          </w:p>
          <w:p w:rsidR="0085331D" w:rsidRDefault="0085331D" w:rsidP="008533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 xml:space="preserve">Partycypacja projektodawcy/partnera </w:t>
            </w:r>
            <w:r w:rsidRPr="006153BD">
              <w:rPr>
                <w:rFonts w:ascii="Arial" w:hAnsi="Arial" w:cs="Arial"/>
                <w:sz w:val="18"/>
                <w:szCs w:val="18"/>
              </w:rPr>
              <w:br/>
              <w:t>w finansowaniu projektu zwiększy ich odpowiedzialność o jakość realizowanych działań jak również pozwoli na zapewnienie większej trwałości działań finansowanych z EFS.</w:t>
            </w:r>
          </w:p>
          <w:p w:rsidR="00B91F1F" w:rsidRPr="00D83AD8" w:rsidRDefault="00B91F1F" w:rsidP="00B91F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Wkład własny wnoszony jest z</w:t>
            </w:r>
            <w:r w:rsidRPr="00D83AD8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kwalifikowalno</w:t>
            </w:r>
            <w:r w:rsidRPr="00D83AD8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ci wydatków w ramach Europejskiego Funduszu Rozwoju Regionalnego, Europejskiego Funduszu Społecznego oraz Funduszu Spójno</w:t>
            </w:r>
            <w:r w:rsidRPr="00D83AD8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ci na lata 2014-2020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</w:p>
          <w:p w:rsidR="00B91F1F" w:rsidRPr="006153BD" w:rsidRDefault="00B91F1F" w:rsidP="008533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869C8" w:rsidRPr="006153BD" w:rsidRDefault="0085331D" w:rsidP="0085331D">
            <w:pPr>
              <w:pStyle w:val="Akapitzlist"/>
              <w:spacing w:before="40" w:after="40"/>
              <w:ind w:left="0" w:hanging="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Kryterium zostanie zweryfikowane na podstawie treści wniosku o dofinansowanie.</w:t>
            </w: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869C8" w:rsidRPr="006153BD" w:rsidRDefault="004869C8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9C8" w:rsidRPr="006153BD" w:rsidRDefault="004869C8" w:rsidP="008F41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4869C8" w:rsidRPr="006153BD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4869C8" w:rsidRPr="006153BD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A0130" w:rsidRPr="00B91F1F" w:rsidRDefault="00E7611B" w:rsidP="0021027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Okres realizacji projektu </w:t>
            </w:r>
            <w:r w:rsidR="00740ECF" w:rsidRPr="00385C2A">
              <w:rPr>
                <w:rFonts w:ascii="Arial" w:hAnsi="Arial" w:cs="Arial"/>
                <w:bCs/>
                <w:sz w:val="18"/>
                <w:szCs w:val="18"/>
              </w:rPr>
              <w:t>trwa nie dłużej niż do 3</w:t>
            </w:r>
            <w:r w:rsidR="00ED72F2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740ECF" w:rsidRPr="00385C2A">
              <w:rPr>
                <w:rFonts w:ascii="Arial" w:hAnsi="Arial" w:cs="Arial"/>
                <w:bCs/>
                <w:sz w:val="18"/>
                <w:szCs w:val="18"/>
              </w:rPr>
              <w:t>.0</w:t>
            </w:r>
            <w:r w:rsidR="00ED72F2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740ECF" w:rsidRPr="00385C2A">
              <w:rPr>
                <w:rFonts w:ascii="Arial" w:hAnsi="Arial" w:cs="Arial"/>
                <w:bCs/>
                <w:sz w:val="18"/>
                <w:szCs w:val="18"/>
              </w:rPr>
              <w:t xml:space="preserve">.2023 r. </w:t>
            </w:r>
          </w:p>
          <w:p w:rsidR="00D528BC" w:rsidRDefault="00BE7750">
            <w:pPr>
              <w:ind w:left="57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BE7750">
              <w:rPr>
                <w:rFonts w:ascii="Arial" w:hAnsi="Arial" w:cs="Arial"/>
                <w:sz w:val="18"/>
                <w:szCs w:val="18"/>
              </w:rPr>
              <w:t xml:space="preserve">W szczególnie uzasadnionych </w:t>
            </w:r>
            <w:r w:rsidR="00B91F1F">
              <w:rPr>
                <w:rFonts w:ascii="Arial" w:hAnsi="Arial" w:cs="Arial"/>
                <w:sz w:val="18"/>
                <w:szCs w:val="18"/>
              </w:rPr>
              <w:t>przypadkach na etapie realizacji projektu</w:t>
            </w:r>
            <w:r w:rsidRPr="00BE7750">
              <w:rPr>
                <w:rFonts w:ascii="Arial" w:hAnsi="Arial" w:cs="Arial"/>
                <w:sz w:val="18"/>
                <w:szCs w:val="18"/>
              </w:rPr>
              <w:t xml:space="preserve">, za zgodą Instytucji Pośredniczącej RPO WZ, dopuszcza się możliwość </w:t>
            </w:r>
            <w:r w:rsidR="00A87BF2" w:rsidRPr="00A87BF2">
              <w:rPr>
                <w:rFonts w:ascii="Arial" w:hAnsi="Arial" w:cs="Arial"/>
                <w:sz w:val="18"/>
                <w:szCs w:val="18"/>
              </w:rPr>
              <w:t xml:space="preserve">odstąpienia od </w:t>
            </w:r>
            <w:r w:rsidR="00B91F1F">
              <w:rPr>
                <w:rFonts w:ascii="Arial" w:hAnsi="Arial" w:cs="Arial"/>
                <w:sz w:val="18"/>
                <w:szCs w:val="18"/>
              </w:rPr>
              <w:t>kryterium.</w:t>
            </w:r>
          </w:p>
        </w:tc>
      </w:tr>
      <w:tr w:rsidR="00B07E72" w:rsidRPr="006153BD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4869C8" w:rsidRPr="006153BD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869C8" w:rsidRPr="006153BD" w:rsidRDefault="004869C8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153BD" w:rsidRDefault="00202966" w:rsidP="006153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 xml:space="preserve">Wprowadzenie kryterium określającego maksymalny okres realizacji projektu ma na celu przeciwdziałanie występowaniu sytuacji nadmiernego wydłużania </w:t>
            </w:r>
            <w:r w:rsidR="00675BB2" w:rsidRPr="00BD366F">
              <w:rPr>
                <w:rFonts w:ascii="Arial" w:hAnsi="Arial" w:cs="Arial"/>
                <w:sz w:val="18"/>
                <w:szCs w:val="18"/>
              </w:rPr>
              <w:t>okresu realizacji projektów</w:t>
            </w:r>
            <w:r w:rsidRPr="00BD366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F73406" w:rsidRDefault="00202966" w:rsidP="006153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  <w:p w:rsidR="00A87BF2" w:rsidRPr="006153BD" w:rsidRDefault="00A87BF2" w:rsidP="00A87B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4869C8" w:rsidRPr="006153BD" w:rsidRDefault="004869C8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9C8" w:rsidRPr="006153BD" w:rsidRDefault="004869C8" w:rsidP="008F41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5133E3" w:rsidRPr="006153BD" w:rsidTr="008D2D1A">
        <w:trPr>
          <w:cantSplit/>
          <w:trHeight w:val="1122"/>
        </w:trPr>
        <w:tc>
          <w:tcPr>
            <w:tcW w:w="1095" w:type="pct"/>
            <w:gridSpan w:val="2"/>
            <w:vMerge/>
            <w:vAlign w:val="center"/>
          </w:tcPr>
          <w:p w:rsidR="005133E3" w:rsidRPr="006153BD" w:rsidRDefault="005133E3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5133E3" w:rsidDel="004C7D5E" w:rsidRDefault="00886108" w:rsidP="00A44FD0">
            <w:pPr>
              <w:pStyle w:val="Akapitzlist"/>
              <w:numPr>
                <w:ilvl w:val="0"/>
                <w:numId w:val="18"/>
              </w:numPr>
              <w:jc w:val="both"/>
              <w:rPr>
                <w:ins w:id="0" w:author="Sobieska Anna" w:date="2020-04-30T11:48:00Z"/>
                <w:del w:id="1" w:author="dkorczynska" w:date="2020-04-30T13:56:00Z"/>
                <w:rFonts w:ascii="Arial" w:hAnsi="Arial" w:cs="Arial"/>
                <w:sz w:val="18"/>
                <w:szCs w:val="18"/>
              </w:rPr>
            </w:pPr>
            <w:del w:id="2" w:author="dkorczynska" w:date="2020-04-30T13:56:00Z">
              <w:r w:rsidDel="004C7D5E">
                <w:rPr>
                  <w:rFonts w:ascii="Arial" w:hAnsi="Arial" w:cs="Arial"/>
                  <w:sz w:val="18"/>
                  <w:szCs w:val="18"/>
                </w:rPr>
                <w:delText xml:space="preserve">Projekt zakłada możliwość </w:delText>
              </w:r>
              <w:r w:rsidR="00A44FD0" w:rsidDel="004C7D5E">
                <w:rPr>
                  <w:rFonts w:ascii="Arial" w:hAnsi="Arial" w:cs="Arial"/>
                  <w:sz w:val="18"/>
                  <w:szCs w:val="18"/>
                </w:rPr>
                <w:delText xml:space="preserve">korzystania z dofinansowanych usług rozwojowych oferowanych w BUR najpóźniej od </w:delText>
              </w:r>
              <w:r w:rsidR="00D849DC" w:rsidDel="004C7D5E">
                <w:rPr>
                  <w:rFonts w:ascii="Arial" w:hAnsi="Arial" w:cs="Arial"/>
                  <w:sz w:val="18"/>
                  <w:szCs w:val="18"/>
                </w:rPr>
                <w:delText xml:space="preserve">1 </w:delText>
              </w:r>
              <w:r w:rsidR="00A44FD0" w:rsidDel="004C7D5E">
                <w:rPr>
                  <w:rFonts w:ascii="Arial" w:hAnsi="Arial" w:cs="Arial"/>
                  <w:sz w:val="18"/>
                  <w:szCs w:val="18"/>
                </w:rPr>
                <w:delText xml:space="preserve">kwietnia 2020 r. </w:delText>
              </w:r>
            </w:del>
          </w:p>
          <w:p w:rsidR="00000000" w:rsidRDefault="001B2D32">
            <w:pPr>
              <w:pStyle w:val="Akapitzlist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GoBack"/>
            <w:bookmarkEnd w:id="3"/>
            <w:ins w:id="4" w:author="Sobieska Anna" w:date="2020-04-30T11:48:00Z">
              <w:r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</w:tr>
      <w:tr w:rsidR="005133E3" w:rsidRPr="006153BD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5133E3" w:rsidRPr="006153BD" w:rsidRDefault="005133E3" w:rsidP="005133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5133E3" w:rsidRPr="006153BD" w:rsidRDefault="005133E3" w:rsidP="005133E3">
            <w:pPr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6F06" w:rsidDel="004C7D5E" w:rsidRDefault="005133E3" w:rsidP="005133E3">
            <w:pPr>
              <w:jc w:val="both"/>
              <w:rPr>
                <w:del w:id="5" w:author="dkorczynska" w:date="2020-04-30T13:56:00Z"/>
                <w:rFonts w:ascii="Arial" w:hAnsi="Arial" w:cs="Arial"/>
                <w:sz w:val="18"/>
                <w:szCs w:val="18"/>
              </w:rPr>
            </w:pPr>
            <w:del w:id="6" w:author="dkorczynska" w:date="2020-04-30T13:56:00Z">
              <w:r w:rsidDel="004C7D5E">
                <w:rPr>
                  <w:rFonts w:ascii="Arial" w:hAnsi="Arial" w:cs="Arial"/>
                  <w:sz w:val="18"/>
                  <w:szCs w:val="18"/>
                </w:rPr>
                <w:delText xml:space="preserve">Wprowadzenie kryterium będzie miało na celu zapewnienie ciągłości wsparcia w regionie dla przedsiębiorców korzystających z usług rozwojowych w BUR a także zainteresowanych korzystaniem z takich usług. </w:delText>
              </w:r>
            </w:del>
          </w:p>
          <w:p w:rsidR="00DF6F06" w:rsidDel="004C7D5E" w:rsidRDefault="00DF6F06" w:rsidP="00DF6F06">
            <w:pPr>
              <w:contextualSpacing/>
              <w:jc w:val="both"/>
              <w:rPr>
                <w:del w:id="7" w:author="dkorczynska" w:date="2020-04-30T13:56:00Z"/>
                <w:rFonts w:ascii="Arial" w:hAnsi="Arial" w:cs="Arial"/>
                <w:sz w:val="18"/>
                <w:szCs w:val="18"/>
              </w:rPr>
            </w:pPr>
          </w:p>
          <w:p w:rsidR="00382216" w:rsidDel="004C7D5E" w:rsidRDefault="00382216" w:rsidP="00382216">
            <w:pPr>
              <w:pStyle w:val="Tekstkomentarza"/>
              <w:jc w:val="both"/>
              <w:rPr>
                <w:del w:id="8" w:author="dkorczynska" w:date="2020-04-30T13:56:00Z"/>
                <w:rFonts w:ascii="Arial" w:hAnsi="Arial" w:cs="Arial"/>
                <w:sz w:val="18"/>
                <w:szCs w:val="18"/>
              </w:rPr>
            </w:pPr>
            <w:del w:id="9" w:author="dkorczynska" w:date="2020-04-30T13:56:00Z">
              <w:r w:rsidRPr="009A35D2" w:rsidDel="004C7D5E">
                <w:rPr>
                  <w:rFonts w:ascii="Arial" w:hAnsi="Arial" w:cs="Arial"/>
                  <w:sz w:val="18"/>
                  <w:szCs w:val="18"/>
                </w:rPr>
                <w:delText>T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>ermin rozpoczęcia</w:delText>
              </w:r>
              <w:r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udzielania wsparcia na usługi rozwojowe jest datą gotowości instytucjonalnej Projektodawcy 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>do</w:delText>
              </w:r>
              <w:r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przyjmowania zgłoszeń 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>oraz</w:delText>
              </w:r>
              <w:r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podpisywania umów wsparcia na usługi rozwojowe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 xml:space="preserve"> realizowane za pośrednictwem BUR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 xml:space="preserve"> i </w:delText>
              </w:r>
              <w:r w:rsidR="002C29C7"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nie jest 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>tożsamy</w:delText>
              </w:r>
              <w:r w:rsidR="002C29C7"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z terminem rozpoczęcia realizacji projektu</w:delText>
              </w:r>
              <w:r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. </w:delText>
              </w:r>
            </w:del>
          </w:p>
          <w:p w:rsidR="004D413E" w:rsidDel="004C7D5E" w:rsidRDefault="004D413E" w:rsidP="00382216">
            <w:pPr>
              <w:jc w:val="both"/>
              <w:rPr>
                <w:del w:id="10" w:author="dkorczynska" w:date="2020-04-30T13:56:00Z"/>
                <w:rFonts w:ascii="Arial" w:hAnsi="Arial" w:cs="Arial"/>
                <w:sz w:val="18"/>
                <w:szCs w:val="18"/>
              </w:rPr>
            </w:pPr>
          </w:p>
          <w:p w:rsidR="004D413E" w:rsidDel="004C7D5E" w:rsidRDefault="004D413E" w:rsidP="00382216">
            <w:pPr>
              <w:jc w:val="both"/>
              <w:rPr>
                <w:del w:id="11" w:author="dkorczynska" w:date="2020-04-30T13:56:00Z"/>
                <w:rFonts w:ascii="Arial" w:hAnsi="Arial" w:cs="Arial"/>
                <w:sz w:val="18"/>
                <w:szCs w:val="18"/>
              </w:rPr>
            </w:pPr>
            <w:del w:id="12" w:author="dkorczynska" w:date="2020-04-30T13:56:00Z">
              <w:r w:rsidDel="004C7D5E">
                <w:rPr>
                  <w:rFonts w:ascii="Arial" w:hAnsi="Arial" w:cs="Arial"/>
                  <w:sz w:val="18"/>
                  <w:szCs w:val="18"/>
                </w:rPr>
                <w:delText>Oznacza to, że Projektodawca powinien w taki sposób zaplanować realizację działań w projekcie aby udzielanie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 xml:space="preserve"> wsparcia w projekcie, 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>zostało</w:delText>
              </w:r>
              <w:r w:rsidR="00382216"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poprzedzon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>e</w:delText>
              </w:r>
              <w:r w:rsidR="00382216"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>działaniami</w:delText>
              </w:r>
              <w:r w:rsidR="00382216"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>promocyjnymi</w:delText>
              </w:r>
              <w:r w:rsidR="00382216" w:rsidRPr="009A35D2" w:rsidDel="004C7D5E">
                <w:rPr>
                  <w:rFonts w:ascii="Arial" w:hAnsi="Arial" w:cs="Arial"/>
                  <w:sz w:val="18"/>
                  <w:szCs w:val="18"/>
                </w:rPr>
                <w:delText>, przygotowanie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>m</w:delText>
              </w:r>
              <w:r w:rsidR="00382216"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dokumentów rekrutacyjnych, regulaminów udzielania wparcia, 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 xml:space="preserve">a także </w:delText>
              </w:r>
              <w:r w:rsidR="00382216" w:rsidRPr="009A35D2" w:rsidDel="004C7D5E">
                <w:rPr>
                  <w:rFonts w:ascii="Arial" w:hAnsi="Arial" w:cs="Arial"/>
                  <w:sz w:val="18"/>
                  <w:szCs w:val="18"/>
                </w:rPr>
                <w:delText>przygotowaniem zaplecz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>a technicznego i merytorycznego.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 xml:space="preserve"> W związku z tym początek okresu realizacji projektu powinien zostać zaplanowany w sposób racjonalny i </w:delText>
              </w:r>
              <w:r w:rsidR="00556A0A" w:rsidDel="004C7D5E">
                <w:rPr>
                  <w:rFonts w:ascii="Arial" w:hAnsi="Arial" w:cs="Arial"/>
                  <w:sz w:val="18"/>
                  <w:szCs w:val="18"/>
                </w:rPr>
                <w:delText>umożliwiający</w:delText>
              </w:r>
              <w:r w:rsidR="002C29C7" w:rsidDel="004C7D5E">
                <w:rPr>
                  <w:rFonts w:ascii="Arial" w:hAnsi="Arial" w:cs="Arial"/>
                  <w:sz w:val="18"/>
                  <w:szCs w:val="18"/>
                </w:rPr>
                <w:delText xml:space="preserve"> odpowiednie przygotowanie Projektodawcy do udzielania wsparcia.</w:delText>
              </w:r>
            </w:del>
          </w:p>
          <w:p w:rsidR="00ED72F2" w:rsidDel="004C7D5E" w:rsidRDefault="00382216" w:rsidP="00382216">
            <w:pPr>
              <w:jc w:val="both"/>
              <w:rPr>
                <w:del w:id="13" w:author="dkorczynska" w:date="2020-04-30T13:56:00Z"/>
                <w:rFonts w:ascii="Arial" w:hAnsi="Arial" w:cs="Arial"/>
                <w:sz w:val="18"/>
                <w:szCs w:val="18"/>
              </w:rPr>
            </w:pPr>
            <w:del w:id="14" w:author="dkorczynska" w:date="2020-04-30T13:56:00Z">
              <w:r w:rsidRPr="009A35D2" w:rsidDel="004C7D5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</w:p>
          <w:p w:rsidR="00382216" w:rsidDel="004C7D5E" w:rsidRDefault="002C29C7" w:rsidP="00382216">
            <w:pPr>
              <w:jc w:val="both"/>
              <w:rPr>
                <w:del w:id="15" w:author="dkorczynska" w:date="2020-04-30T13:56:00Z"/>
                <w:rFonts w:ascii="Arial" w:hAnsi="Arial" w:cs="Arial"/>
                <w:sz w:val="18"/>
                <w:szCs w:val="18"/>
              </w:rPr>
            </w:pPr>
            <w:del w:id="16" w:author="dkorczynska" w:date="2020-04-30T13:56:00Z">
              <w:r w:rsidDel="004C7D5E">
                <w:rPr>
                  <w:rFonts w:ascii="Arial" w:hAnsi="Arial" w:cs="Arial"/>
                  <w:sz w:val="18"/>
                  <w:szCs w:val="18"/>
                </w:rPr>
                <w:delText>Kryterium weryfikowane będzie na etapie KOP. Po podpisaniu umowy o dofinansowanie m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 xml:space="preserve">ożliwe będzie odstępstwo od wskazanego </w:delText>
              </w:r>
              <w:r w:rsidR="005547FA" w:rsidDel="004C7D5E">
                <w:rPr>
                  <w:rFonts w:ascii="Arial" w:hAnsi="Arial" w:cs="Arial"/>
                  <w:sz w:val="18"/>
                  <w:szCs w:val="18"/>
                </w:rPr>
                <w:delText xml:space="preserve">w kryterium 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>terminu</w:delText>
              </w:r>
              <w:r w:rsidR="004D413E" w:rsidDel="004C7D5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>za zgoda IP j</w:delText>
              </w:r>
              <w:r w:rsidR="004D413E" w:rsidDel="004C7D5E">
                <w:rPr>
                  <w:rFonts w:ascii="Arial" w:hAnsi="Arial" w:cs="Arial"/>
                  <w:sz w:val="18"/>
                  <w:szCs w:val="18"/>
                </w:rPr>
                <w:delText>edynie w przypadku wystąpienia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 xml:space="preserve"> okoliczności</w:delText>
              </w:r>
              <w:r w:rsidDel="004C7D5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r w:rsidR="00382216" w:rsidDel="004C7D5E">
                <w:rPr>
                  <w:rFonts w:ascii="Arial" w:hAnsi="Arial" w:cs="Arial"/>
                  <w:sz w:val="18"/>
                  <w:szCs w:val="18"/>
                </w:rPr>
                <w:delText>niezależnych od Projektodawcy.</w:delText>
              </w:r>
            </w:del>
          </w:p>
          <w:p w:rsidR="00382216" w:rsidRPr="009A35D2" w:rsidDel="004C7D5E" w:rsidRDefault="00382216" w:rsidP="00382216">
            <w:pPr>
              <w:pStyle w:val="Tekstkomentarza"/>
              <w:jc w:val="both"/>
              <w:rPr>
                <w:del w:id="17" w:author="dkorczynska" w:date="2020-04-30T13:56:00Z"/>
                <w:rFonts w:ascii="Arial" w:hAnsi="Arial" w:cs="Arial"/>
                <w:sz w:val="18"/>
                <w:szCs w:val="18"/>
              </w:rPr>
            </w:pPr>
          </w:p>
          <w:p w:rsidR="005133E3" w:rsidRPr="00BD366F" w:rsidRDefault="005133E3" w:rsidP="005133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del w:id="18" w:author="dkorczynska" w:date="2020-04-30T13:56:00Z">
              <w:r w:rsidRPr="006153BD" w:rsidDel="004C7D5E">
                <w:rPr>
                  <w:rFonts w:ascii="Arial" w:hAnsi="Arial" w:cs="Arial"/>
                  <w:sz w:val="18"/>
                  <w:szCs w:val="18"/>
                </w:rPr>
                <w:delText>Kryterium zostanie zweryfikowane na podstawie treści wniosku o dofinansowanie.</w:delText>
              </w:r>
            </w:del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5133E3" w:rsidRPr="006153BD" w:rsidRDefault="005133E3" w:rsidP="005133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33E3" w:rsidRPr="006153BD" w:rsidRDefault="005133E3" w:rsidP="005133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45754" w:rsidRPr="006153BD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6153BD" w:rsidRDefault="00F45754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45754" w:rsidRPr="00385C2A" w:rsidRDefault="00E7611B" w:rsidP="000B46EF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Maksymalna wartość </w:t>
            </w:r>
            <w:r w:rsidR="00675BB2" w:rsidRPr="00385C2A">
              <w:rPr>
                <w:rFonts w:ascii="Arial" w:hAnsi="Arial" w:cs="Arial"/>
                <w:bCs/>
                <w:sz w:val="18"/>
                <w:szCs w:val="18"/>
              </w:rPr>
              <w:t xml:space="preserve">dofinansowania </w:t>
            </w: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projektu wynosi </w:t>
            </w:r>
            <w:r w:rsidR="00B272F9">
              <w:rPr>
                <w:rFonts w:ascii="Arial" w:hAnsi="Arial" w:cs="Arial"/>
                <w:bCs/>
                <w:sz w:val="18"/>
                <w:szCs w:val="18"/>
              </w:rPr>
              <w:t>28 934 630 zł</w:t>
            </w:r>
            <w:r w:rsidR="001F5AEA" w:rsidRPr="00385C2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45754" w:rsidRPr="00BD366F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14AA" w:rsidRPr="006153BD" w:rsidRDefault="001F5AEA" w:rsidP="001F14AA">
            <w:pPr>
              <w:pStyle w:val="Akapitzlist"/>
              <w:spacing w:before="40" w:after="40"/>
              <w:ind w:left="0" w:hanging="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ma na celu zapewnienie</w:t>
            </w:r>
            <w:r w:rsidR="001F14AA" w:rsidRPr="006153BD">
              <w:rPr>
                <w:rFonts w:ascii="Arial" w:hAnsi="Arial" w:cs="Arial"/>
                <w:sz w:val="18"/>
                <w:szCs w:val="18"/>
              </w:rPr>
              <w:t xml:space="preserve"> jak największej ef</w:t>
            </w:r>
            <w:r>
              <w:rPr>
                <w:rFonts w:ascii="Arial" w:hAnsi="Arial" w:cs="Arial"/>
                <w:sz w:val="18"/>
                <w:szCs w:val="18"/>
              </w:rPr>
              <w:t>ektywności wydatkowania środków, a także wybór projektodawcy który będzie posiadał odpowiedni potencjał finansowy, merytoryczny i kadrowy pozwalający na wdrożenie projektu.</w:t>
            </w:r>
          </w:p>
          <w:p w:rsidR="001F14AA" w:rsidRPr="006153BD" w:rsidRDefault="001F14AA" w:rsidP="001F14AA">
            <w:pPr>
              <w:pStyle w:val="Akapitzlist"/>
              <w:spacing w:before="40" w:after="40"/>
              <w:ind w:left="0" w:hanging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45754" w:rsidRPr="001F5AEA" w:rsidRDefault="001F14AA" w:rsidP="001F5A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</w:t>
            </w:r>
            <w:r w:rsidR="006153B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45754" w:rsidRPr="006153BD" w:rsidRDefault="00F45754" w:rsidP="008F41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</w:tr>
      <w:tr w:rsidR="00F45754" w:rsidRPr="00BD366F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D340F8" w:rsidRDefault="00F45754" w:rsidP="00F45754">
            <w:pPr>
              <w:keepNext/>
              <w:spacing w:before="240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20C73" w:rsidRPr="00B20C73" w:rsidRDefault="00E7611B" w:rsidP="00210278">
            <w:pPr>
              <w:pStyle w:val="Tekstkomentarza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bCs/>
                <w:sz w:val="18"/>
                <w:szCs w:val="18"/>
              </w:rPr>
              <w:t xml:space="preserve">Beneficjent obejmuje wsparciem w ramach projektu minimum </w:t>
            </w:r>
            <w:r w:rsidR="00C10BDA">
              <w:rPr>
                <w:rFonts w:ascii="Arial" w:hAnsi="Arial" w:cs="Arial"/>
                <w:bCs/>
                <w:sz w:val="18"/>
                <w:szCs w:val="18"/>
              </w:rPr>
              <w:t>4200</w:t>
            </w:r>
            <w:r w:rsidR="001F5A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F5AEA" w:rsidRPr="006153BD">
              <w:rPr>
                <w:rFonts w:ascii="Arial" w:hAnsi="Arial" w:cs="Arial"/>
                <w:bCs/>
                <w:sz w:val="18"/>
                <w:szCs w:val="18"/>
              </w:rPr>
              <w:t>osób</w:t>
            </w:r>
            <w:r w:rsidR="002A081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2A0812" w:rsidRPr="006153BD">
              <w:rPr>
                <w:rFonts w:ascii="Arial" w:hAnsi="Arial" w:cs="Arial"/>
                <w:bCs/>
                <w:sz w:val="18"/>
                <w:szCs w:val="18"/>
              </w:rPr>
              <w:t xml:space="preserve">w tym do końca </w:t>
            </w:r>
            <w:r w:rsidR="002A0812" w:rsidRPr="001F5AEA">
              <w:rPr>
                <w:rFonts w:ascii="Arial" w:hAnsi="Arial" w:cs="Arial"/>
                <w:bCs/>
                <w:sz w:val="18"/>
                <w:szCs w:val="18"/>
              </w:rPr>
              <w:t>2020 roku minimum 500 osób</w:t>
            </w:r>
            <w:r w:rsidR="002A081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B20C73" w:rsidRDefault="00B20C73" w:rsidP="00A87BF2">
            <w:pPr>
              <w:pStyle w:val="Tekstkomentarza"/>
              <w:ind w:left="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45754" w:rsidRPr="006153BD" w:rsidRDefault="00B91F1F" w:rsidP="00B91F1F">
            <w:pPr>
              <w:pStyle w:val="Tekstkomentarza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3EE0">
              <w:rPr>
                <w:rFonts w:ascii="Arial" w:hAnsi="Arial" w:cs="Arial"/>
                <w:bCs/>
                <w:sz w:val="18"/>
                <w:szCs w:val="18"/>
              </w:rPr>
              <w:t>W szczególnie uzasadnionych przypadkach na etapie realizacji projektu, za zgodą Instytucji Pośredniczącej RPO WZ dopuszcza się możliwość odstąpienia od kryterium w zakresie wartości wskaźnika pośredniego do o</w:t>
            </w:r>
            <w:r>
              <w:rPr>
                <w:rFonts w:ascii="Arial" w:hAnsi="Arial" w:cs="Arial"/>
                <w:bCs/>
                <w:sz w:val="18"/>
                <w:szCs w:val="18"/>
              </w:rPr>
              <w:t>siągniecia we wskazanym okresie.</w:t>
            </w:r>
          </w:p>
        </w:tc>
      </w:tr>
      <w:tr w:rsidR="00F45754" w:rsidRPr="00BD366F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14AA" w:rsidRPr="006153BD" w:rsidRDefault="001F5AEA" w:rsidP="001F14AA">
            <w:pPr>
              <w:pStyle w:val="Akapitzlist"/>
              <w:spacing w:before="40" w:after="40"/>
              <w:ind w:left="0" w:hanging="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ma na celu zapewnienie</w:t>
            </w:r>
            <w:r w:rsidR="001F14AA" w:rsidRPr="006153BD">
              <w:rPr>
                <w:rFonts w:ascii="Arial" w:hAnsi="Arial" w:cs="Arial"/>
                <w:sz w:val="18"/>
                <w:szCs w:val="18"/>
              </w:rPr>
              <w:t xml:space="preserve"> jak największej efektywności wydatkowania środków.</w:t>
            </w:r>
            <w:r>
              <w:rPr>
                <w:rFonts w:ascii="Arial" w:hAnsi="Arial" w:cs="Arial"/>
                <w:sz w:val="18"/>
                <w:szCs w:val="18"/>
              </w:rPr>
              <w:t xml:space="preserve"> Kryterium przyczyni się do osiągnięcia wskaźników założonych w programie. </w:t>
            </w:r>
          </w:p>
          <w:p w:rsidR="001F14AA" w:rsidRPr="006153BD" w:rsidRDefault="001F14AA" w:rsidP="001F14AA">
            <w:pPr>
              <w:pStyle w:val="Akapitzlist"/>
              <w:spacing w:before="40" w:after="40"/>
              <w:ind w:left="0" w:hanging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7BF2" w:rsidRDefault="00A87BF2" w:rsidP="00A87BF2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będzie weryfikowane na trzech etapach:</w:t>
            </w:r>
          </w:p>
          <w:p w:rsidR="00A87BF2" w:rsidRDefault="00A87BF2" w:rsidP="00A87BF2">
            <w:pPr>
              <w:pStyle w:val="Akapitzlist"/>
              <w:numPr>
                <w:ilvl w:val="0"/>
                <w:numId w:val="2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etap KOP – na podstawie deklaracji wnioskodawcy zawartej w treści wniosku o dofinansowanie projektu,</w:t>
            </w:r>
          </w:p>
          <w:p w:rsidR="00A87BF2" w:rsidRDefault="00A87BF2" w:rsidP="00A87BF2">
            <w:pPr>
              <w:pStyle w:val="Akapitzlist"/>
              <w:numPr>
                <w:ilvl w:val="0"/>
                <w:numId w:val="2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etap realizacji projektu – na podstawie stopnia zrealizowania  wskaźnika właściwego dla kryterium na dzień 31.12.2020 r.</w:t>
            </w:r>
          </w:p>
          <w:p w:rsidR="00A87BF2" w:rsidRDefault="00A87BF2" w:rsidP="00A87BF2">
            <w:pPr>
              <w:pStyle w:val="Akapitzlist"/>
              <w:numPr>
                <w:ilvl w:val="0"/>
                <w:numId w:val="2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końcowego rozliczenia projektu – na podstawie ostatecznej wartości docelowej wskaźnika właściwego dla kryterium.</w:t>
            </w:r>
          </w:p>
          <w:p w:rsidR="001F14AA" w:rsidRPr="00A87BF2" w:rsidRDefault="001F14AA" w:rsidP="00A87BF2">
            <w:pPr>
              <w:rPr>
                <w:rFonts w:ascii="Calibri" w:hAnsi="Calibri"/>
              </w:rPr>
            </w:pPr>
          </w:p>
          <w:p w:rsidR="00F45754" w:rsidRPr="006153BD" w:rsidRDefault="00F45754" w:rsidP="00B91F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45754" w:rsidRPr="006153BD" w:rsidRDefault="00F45754" w:rsidP="008F41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</w:tr>
      <w:tr w:rsidR="00F45754" w:rsidRPr="00BD366F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D340F8" w:rsidRDefault="00F45754" w:rsidP="00F45754">
            <w:pPr>
              <w:keepNext/>
              <w:spacing w:before="240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5754" w:rsidRPr="00385C2A" w:rsidRDefault="00E7611B" w:rsidP="00385C2A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Projekt przewiduje, że wybór usług rozwojowych przez przedsiębiorcę następuje wyłącznie przy wykorzystaniu funkcjonalności </w:t>
            </w:r>
            <w:r w:rsidR="00227B03" w:rsidRPr="00385C2A">
              <w:rPr>
                <w:rFonts w:ascii="Arial" w:hAnsi="Arial" w:cs="Arial"/>
                <w:bCs/>
                <w:sz w:val="18"/>
                <w:szCs w:val="18"/>
              </w:rPr>
              <w:t xml:space="preserve">Bazy </w:t>
            </w:r>
            <w:r w:rsidRPr="00385C2A">
              <w:rPr>
                <w:rFonts w:ascii="Arial" w:hAnsi="Arial" w:cs="Arial"/>
                <w:bCs/>
                <w:sz w:val="18"/>
                <w:szCs w:val="18"/>
              </w:rPr>
              <w:t>Usług Rozwojowych (</w:t>
            </w:r>
            <w:r w:rsidR="00227B03" w:rsidRPr="00385C2A"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UR). Beneficjent gwarantuje przedsiębiorcy możliwość dokonania samodzielnego wyboru usług rozwojowych w ramach oferty dostępnej w </w:t>
            </w:r>
            <w:r w:rsidR="00CA20FD" w:rsidRPr="00385C2A">
              <w:rPr>
                <w:rFonts w:ascii="Arial" w:hAnsi="Arial" w:cs="Arial"/>
                <w:bCs/>
                <w:sz w:val="18"/>
                <w:szCs w:val="18"/>
              </w:rPr>
              <w:t>BUR w największym stopniu odpowiadającej na aktualne potrzeby przedsiębiorstwa.</w:t>
            </w:r>
          </w:p>
        </w:tc>
      </w:tr>
      <w:tr w:rsidR="00F45754" w:rsidRPr="00BD366F" w:rsidTr="000B46EF">
        <w:trPr>
          <w:cantSplit/>
          <w:trHeight w:val="3301"/>
        </w:trPr>
        <w:tc>
          <w:tcPr>
            <w:tcW w:w="1095" w:type="pct"/>
            <w:gridSpan w:val="2"/>
            <w:vMerge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1F5A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45754" w:rsidRPr="006153BD" w:rsidRDefault="00564E9F" w:rsidP="001F5A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Kryterium zapewnia że Wnioskodawca zapewni wsparcie gwarantujące przedsiębiorcy  możliwość dokonania samodzielnego  wyboru usług rozwojowych w ramach oferty dostępnej w RUR, odpowiadających w największym stopniu na aktualne potrzeby przedsiębiorcy.</w:t>
            </w:r>
          </w:p>
          <w:p w:rsidR="00564E9F" w:rsidRPr="006153BD" w:rsidRDefault="00564E9F" w:rsidP="001F5A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64E9F" w:rsidRPr="00BD366F" w:rsidRDefault="00564E9F" w:rsidP="001F5A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  <w:p w:rsidR="00564E9F" w:rsidRPr="006153BD" w:rsidRDefault="00564E9F" w:rsidP="001F5AE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45754" w:rsidRPr="006153BD" w:rsidRDefault="00F45754" w:rsidP="00F45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45754" w:rsidRPr="006153BD" w:rsidTr="008D2D1A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5754" w:rsidRPr="00D959C0" w:rsidRDefault="00E7611B" w:rsidP="0021027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3B51">
              <w:rPr>
                <w:rFonts w:ascii="Arial" w:hAnsi="Arial" w:cs="Arial"/>
                <w:bCs/>
                <w:sz w:val="18"/>
                <w:szCs w:val="18"/>
              </w:rPr>
              <w:t>Projekt zakłada dystrybucję środków w ramach PSF zgodnie z wymogami określonymi w</w:t>
            </w:r>
            <w:r w:rsidR="005674AB" w:rsidRPr="00E33B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674AB" w:rsidRPr="00E33B51">
              <w:rPr>
                <w:rFonts w:ascii="Arial" w:hAnsi="Arial" w:cs="Arial"/>
                <w:sz w:val="18"/>
                <w:szCs w:val="18"/>
              </w:rPr>
              <w:t>Opisie wdrażania Podmiotowego Systemu Finansowania w Województwie Zachodniopomorskim w ramach Regionalnego Programu Operacyjnego Województwa Zachodniopomorskiego na lata 2014 – 2020,</w:t>
            </w:r>
            <w:r w:rsidRPr="00E33B5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D959C0" w:rsidRDefault="00D959C0" w:rsidP="00D959C0">
            <w:pPr>
              <w:pStyle w:val="Akapitzlist"/>
              <w:ind w:left="41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959C0" w:rsidRPr="00E33B51" w:rsidRDefault="00D959C0" w:rsidP="00D959C0">
            <w:pPr>
              <w:pStyle w:val="Akapitzlist"/>
              <w:ind w:left="41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59C0">
              <w:rPr>
                <w:rFonts w:ascii="Arial" w:hAnsi="Arial" w:cs="Arial"/>
                <w:sz w:val="18"/>
                <w:szCs w:val="18"/>
              </w:rPr>
              <w:t>Za zgodą IP, na etapie realizacji projektu, dopuszcza się możliwość  odstępstwa w zakresie spełnienia kryterium z uwagi na zmiany m.in. RPO WZ 2014-2020, przepisów prawa, SOOP RPO WZ 2014-2020, właściwych Wytycznych obszarowych,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– 2020 .</w:t>
            </w:r>
          </w:p>
        </w:tc>
      </w:tr>
      <w:tr w:rsidR="00F45754" w:rsidRPr="006153BD" w:rsidTr="000B46EF">
        <w:trPr>
          <w:cantSplit/>
        </w:trPr>
        <w:tc>
          <w:tcPr>
            <w:tcW w:w="1095" w:type="pct"/>
            <w:gridSpan w:val="2"/>
            <w:vMerge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F14AA" w:rsidRPr="006153BD" w:rsidRDefault="001F14AA" w:rsidP="006153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 xml:space="preserve">Kryterium zapewnia że Wnioskodawca zapewni wsparcie gwarantujące przedsiębiorcy  możliwość dokonania samodzielnego  wyboru usług rozwojowych w ramach oferty dostępnej w </w:t>
            </w:r>
            <w:r w:rsidR="00A02249" w:rsidRPr="006153BD">
              <w:rPr>
                <w:rFonts w:ascii="Arial" w:hAnsi="Arial" w:cs="Arial"/>
                <w:sz w:val="18"/>
                <w:szCs w:val="18"/>
              </w:rPr>
              <w:t>BUR</w:t>
            </w:r>
            <w:r w:rsidRPr="006153BD">
              <w:rPr>
                <w:rFonts w:ascii="Arial" w:hAnsi="Arial" w:cs="Arial"/>
                <w:sz w:val="18"/>
                <w:szCs w:val="18"/>
              </w:rPr>
              <w:t>, odpowiadających w największym stopniu na aktualne potrzeby przedsiębiorcy.</w:t>
            </w:r>
          </w:p>
          <w:p w:rsidR="001F14AA" w:rsidRPr="006153BD" w:rsidRDefault="001F14AA" w:rsidP="006153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45754" w:rsidRPr="006153BD" w:rsidRDefault="001F14AA" w:rsidP="006153BD">
            <w:pPr>
              <w:pStyle w:val="Akapitzlist"/>
              <w:spacing w:before="40" w:after="40"/>
              <w:ind w:left="0" w:hanging="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</w:tc>
        <w:tc>
          <w:tcPr>
            <w:tcW w:w="926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45754" w:rsidRPr="006153BD" w:rsidRDefault="00F45754" w:rsidP="00F45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45754" w:rsidRPr="006153BD" w:rsidRDefault="00F45754" w:rsidP="008F41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</w:tr>
      <w:tr w:rsidR="00D56E57" w:rsidRPr="00BD366F" w:rsidTr="008D2D1A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5A0BEB" w:rsidRPr="00CE0AF3" w:rsidRDefault="005A0BEB" w:rsidP="00F45754">
            <w:pPr>
              <w:keepNext/>
              <w:spacing w:before="240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77407" w:rsidRPr="00385C2A" w:rsidRDefault="00D56E57" w:rsidP="00A812A4">
            <w:pPr>
              <w:pStyle w:val="Akapitzlist"/>
              <w:numPr>
                <w:ilvl w:val="0"/>
                <w:numId w:val="18"/>
              </w:numPr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Beneficjent zapewnia, że poziom dofinansowania kosztów pojedynczej usługi rozwojowej </w:t>
            </w:r>
            <w:r w:rsidR="00A02249" w:rsidRPr="00385C2A">
              <w:rPr>
                <w:rFonts w:ascii="Arial" w:hAnsi="Arial" w:cs="Arial"/>
                <w:bCs/>
                <w:sz w:val="18"/>
                <w:szCs w:val="18"/>
              </w:rPr>
              <w:t xml:space="preserve">będzie wynosił 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 xml:space="preserve">maksymalnie </w:t>
            </w:r>
            <w:r w:rsidRPr="00385C2A">
              <w:rPr>
                <w:rFonts w:ascii="Arial" w:hAnsi="Arial" w:cs="Arial"/>
                <w:bCs/>
                <w:sz w:val="18"/>
                <w:szCs w:val="18"/>
              </w:rPr>
              <w:t>50% kosztów usługi rozwojowej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>, przy czym maksymaln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>kwota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 xml:space="preserve"> dofinansowania pojedynczej usługi rozwojowej 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 xml:space="preserve">nie może przekroczyć 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 xml:space="preserve"> limit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 xml:space="preserve"> określon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>ego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 xml:space="preserve"> w </w:t>
            </w:r>
            <w:r w:rsidR="00675D99" w:rsidDel="00675D9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5D99" w:rsidRPr="00E33B51">
              <w:rPr>
                <w:rFonts w:ascii="Arial" w:hAnsi="Arial" w:cs="Arial"/>
                <w:sz w:val="18"/>
                <w:szCs w:val="18"/>
              </w:rPr>
              <w:t>Opisie wdrażania Podmiotowego Systemu Finansowania w Województwie Zachodniopomorskim w ramach Regionalnego Programu Operacyjnego Województwa Zachodniopomorskiego na lata 2014 – 2020</w:t>
            </w:r>
          </w:p>
          <w:p w:rsidR="00677407" w:rsidRPr="002918D3" w:rsidRDefault="00677407" w:rsidP="00A87BF2">
            <w:pPr>
              <w:pStyle w:val="Akapitzlist"/>
              <w:ind w:left="417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56E57" w:rsidRPr="002918D3" w:rsidRDefault="00677407" w:rsidP="00385C2A">
            <w:pPr>
              <w:ind w:left="686" w:hanging="28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 xml:space="preserve">Natomiast </w:t>
            </w:r>
            <w:r w:rsidR="00D56E57" w:rsidRPr="002918D3">
              <w:rPr>
                <w:rFonts w:ascii="Arial" w:hAnsi="Arial" w:cs="Arial"/>
                <w:bCs/>
                <w:sz w:val="18"/>
                <w:szCs w:val="18"/>
              </w:rPr>
              <w:t>dofinansowani</w:t>
            </w:r>
            <w:r w:rsidRPr="002918D3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="00D56E57" w:rsidRPr="002918D3">
              <w:rPr>
                <w:rFonts w:ascii="Arial" w:hAnsi="Arial" w:cs="Arial"/>
                <w:bCs/>
                <w:sz w:val="18"/>
                <w:szCs w:val="18"/>
              </w:rPr>
              <w:t xml:space="preserve"> kosztów  pojedynczej usługi rozwojowej w odniesieniu do:</w:t>
            </w:r>
          </w:p>
          <w:p w:rsidR="00677407" w:rsidRPr="002918D3" w:rsidRDefault="00677407" w:rsidP="00385C2A">
            <w:pPr>
              <w:ind w:left="686" w:hanging="28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674AB" w:rsidRDefault="00D56E57" w:rsidP="00385C2A">
            <w:pPr>
              <w:pStyle w:val="Akapitzlist"/>
              <w:numPr>
                <w:ilvl w:val="1"/>
                <w:numId w:val="8"/>
              </w:numPr>
              <w:autoSpaceDE/>
              <w:autoSpaceDN/>
              <w:ind w:left="686" w:hanging="28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>usług rozwojowych prowadzących do zdobycia kwalifikacji, o których mowa w art.2 pkt 8 ustawy z dnia 22 grudnia 2015 r. o Zintegrowanym Systemie Kwalifikacji lub walidacji, o której mowa w art.2 pkt 22 tej ustawy,</w:t>
            </w:r>
          </w:p>
          <w:p w:rsidR="00D56E57" w:rsidRPr="002918D3" w:rsidRDefault="00D56E57" w:rsidP="00385C2A">
            <w:pPr>
              <w:pStyle w:val="Akapitzlist"/>
              <w:numPr>
                <w:ilvl w:val="1"/>
                <w:numId w:val="8"/>
              </w:numPr>
              <w:autoSpaceDE/>
              <w:autoSpaceDN/>
              <w:ind w:left="686" w:hanging="28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 xml:space="preserve"> przedsiębiorstw prowadzących działalność w obszarze inteligentnych specjalizacji województwa zachodniopomorskiego,</w:t>
            </w:r>
          </w:p>
          <w:p w:rsidR="00D56E57" w:rsidRPr="002918D3" w:rsidRDefault="00D56E57" w:rsidP="00385C2A">
            <w:pPr>
              <w:pStyle w:val="Akapitzlist"/>
              <w:numPr>
                <w:ilvl w:val="1"/>
                <w:numId w:val="8"/>
              </w:numPr>
              <w:autoSpaceDE/>
              <w:autoSpaceDN/>
              <w:ind w:left="686" w:hanging="28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 xml:space="preserve">przedsiębiorstw działających w obszarze Specjalnej Strefy Włączenia zlokalizowanej na terenie województwa zachodniopomorskiego, </w:t>
            </w:r>
          </w:p>
          <w:p w:rsidR="00CA20FD" w:rsidRPr="002918D3" w:rsidRDefault="00A2488E" w:rsidP="00385C2A">
            <w:pPr>
              <w:pStyle w:val="Akapitzlist"/>
              <w:numPr>
                <w:ilvl w:val="1"/>
                <w:numId w:val="8"/>
              </w:numPr>
              <w:autoSpaceDE/>
              <w:autoSpaceDN/>
              <w:spacing w:after="200" w:line="276" w:lineRule="auto"/>
              <w:ind w:left="686" w:hanging="283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 xml:space="preserve">pracowników w wieku powyżej 50 roku życia, pracowników o niskich kwalifikacjach oraz przedsiębiorstw wysokiego wzrostu, </w:t>
            </w:r>
          </w:p>
          <w:p w:rsidR="00677407" w:rsidRPr="002918D3" w:rsidRDefault="00A2488E" w:rsidP="00385C2A">
            <w:pPr>
              <w:pStyle w:val="Akapitzlist"/>
              <w:numPr>
                <w:ilvl w:val="1"/>
                <w:numId w:val="8"/>
              </w:numPr>
              <w:autoSpaceDE/>
              <w:autoSpaceDN/>
              <w:spacing w:after="200" w:line="276" w:lineRule="auto"/>
              <w:ind w:left="686" w:hanging="283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 xml:space="preserve">przedsiębiorców, którzy uzyskali wsparcie w postaci analizy potrzeb rozwojowych w ramach działania 2.2 PO WER, </w:t>
            </w:r>
          </w:p>
          <w:p w:rsidR="00677407" w:rsidRDefault="00677407" w:rsidP="00385C2A">
            <w:pPr>
              <w:pStyle w:val="Akapitzlist"/>
              <w:numPr>
                <w:ilvl w:val="1"/>
                <w:numId w:val="8"/>
              </w:numPr>
              <w:autoSpaceDE/>
              <w:autoSpaceDN/>
              <w:spacing w:after="200" w:line="276" w:lineRule="auto"/>
              <w:ind w:left="686" w:hanging="283"/>
              <w:contextualSpacing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2918D3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przedsiębiorców </w:t>
            </w:r>
            <w:r w:rsidR="00A2488E" w:rsidRPr="002918D3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prowadzących działalność gospodarczą na terenie miast średnich oraz miast średnich tracących funkcje społeczno-gospodarcze</w:t>
            </w:r>
            <w:r w:rsidRPr="002918D3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</w:t>
            </w:r>
          </w:p>
          <w:p w:rsidR="005B42A9" w:rsidRPr="002918D3" w:rsidRDefault="005B42A9" w:rsidP="00BE657C">
            <w:pPr>
              <w:pStyle w:val="Akapitzlist"/>
              <w:autoSpaceDE/>
              <w:autoSpaceDN/>
              <w:spacing w:after="200" w:line="276" w:lineRule="auto"/>
              <w:ind w:left="686"/>
              <w:contextualSpacing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  <w:p w:rsidR="005B42A9" w:rsidRPr="00385C2A" w:rsidRDefault="00677407" w:rsidP="00675D99">
            <w:pPr>
              <w:pStyle w:val="Akapitzlist"/>
              <w:ind w:left="417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66CE5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może wynosić maksymalnie 80%</w:t>
            </w:r>
            <w:r w:rsidR="005B42A9" w:rsidRPr="00385C2A">
              <w:rPr>
                <w:rFonts w:ascii="Arial" w:hAnsi="Arial" w:cs="Arial"/>
                <w:bCs/>
                <w:sz w:val="18"/>
                <w:szCs w:val="18"/>
              </w:rPr>
              <w:t>kosztów usługi rozwojowej</w:t>
            </w:r>
            <w:r w:rsidR="00A812A4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A812A4">
              <w:rPr>
                <w:rFonts w:ascii="Arial" w:hAnsi="Arial" w:cs="Arial"/>
                <w:bCs/>
                <w:sz w:val="18"/>
                <w:szCs w:val="18"/>
              </w:rPr>
              <w:t xml:space="preserve">przy czym </w:t>
            </w:r>
            <w:r w:rsidR="005B42A9">
              <w:rPr>
                <w:rFonts w:ascii="Arial" w:hAnsi="Arial" w:cs="Arial"/>
                <w:bCs/>
                <w:sz w:val="18"/>
                <w:szCs w:val="18"/>
              </w:rPr>
              <w:t>maksymalna kwota dofinansowania pojedynczej usługi rozwojowej nie może przekroczyć  limitu określonego w </w:t>
            </w:r>
            <w:r w:rsidR="00675D99" w:rsidDel="00675D99">
              <w:rPr>
                <w:rStyle w:val="Odwoaniedokomentarza"/>
              </w:rPr>
              <w:t xml:space="preserve"> </w:t>
            </w:r>
            <w:r w:rsidR="00675D99" w:rsidRPr="00E33B51">
              <w:rPr>
                <w:rFonts w:ascii="Arial" w:hAnsi="Arial" w:cs="Arial"/>
                <w:sz w:val="18"/>
                <w:szCs w:val="18"/>
              </w:rPr>
              <w:t>Opisie wdrażania Podmiotowego Systemu Finansowania w Województwie Zachodniopomorskim w ramach Regionalnego Programu Operacyjnego Województwa Zachodniopomorskiego na lata 2014 – 2020</w:t>
            </w:r>
          </w:p>
          <w:p w:rsidR="00EC7CF1" w:rsidRPr="00A812A4" w:rsidRDefault="00EC7CF1" w:rsidP="00675D99">
            <w:pPr>
              <w:pStyle w:val="Akapitzlist"/>
              <w:ind w:left="417"/>
              <w:contextualSpacing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7611B" w:rsidRPr="00BD366F" w:rsidTr="000B46EF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5A0BEB" w:rsidRPr="002918D3" w:rsidRDefault="005A0BEB" w:rsidP="00675D9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5A0BEB" w:rsidRPr="002918D3" w:rsidRDefault="005A0BEB" w:rsidP="00675D9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</w:tc>
        <w:tc>
          <w:tcPr>
            <w:tcW w:w="1618" w:type="pct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46ED" w:rsidRPr="002918D3" w:rsidRDefault="00D37AD0" w:rsidP="00675D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bCs/>
                <w:sz w:val="18"/>
                <w:szCs w:val="18"/>
              </w:rPr>
              <w:t>Kryt</w:t>
            </w:r>
            <w:r w:rsidR="00A2488E" w:rsidRPr="002918D3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er</w:t>
            </w:r>
            <w:r w:rsidR="00A2488E" w:rsidRPr="002918D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i</w:t>
            </w:r>
            <w:r w:rsidRPr="002918D3">
              <w:rPr>
                <w:rFonts w:ascii="Arial" w:hAnsi="Arial" w:cs="Arial"/>
                <w:sz w:val="18"/>
                <w:szCs w:val="18"/>
              </w:rPr>
              <w:t>um ma na celu zapewnienia jak największej efektywności wydatkowania środków.</w:t>
            </w:r>
          </w:p>
          <w:p w:rsidR="002446ED" w:rsidRPr="002918D3" w:rsidRDefault="002446ED" w:rsidP="00675D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53515" w:rsidRDefault="00EF7C86" w:rsidP="00675D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Lista miast średnich wskazana jest w załączniku nr 1 do dokumentu „Delimitacja miast średnich tracących funkcje społeczno-gospodarcze” opracowanego na potrzeby Strategii na rzecz Odpowiedzialnego Rozwoju. Lista miast średnich tracących funkcje społeczno-gospodarcze wskazana jest w załączniku nr 2 do dokumentu „Delimitacji miast średnich tracących funkcje społeczno-gospodarcze” opracowanego na potrzeby Strategii na rzecz Odpowiedzialnego Rozwoju.</w:t>
            </w:r>
          </w:p>
          <w:p w:rsidR="00CD5870" w:rsidRPr="00CD5870" w:rsidRDefault="00CD5870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Weryfikacja przedsiębiorstwa w zakresie prowadzenia działalności na terenie Specjalnej Strefy Włączenia będzie prowadzona w oparciu o dokument „</w:t>
            </w:r>
            <w:r w:rsidRPr="00CD5870">
              <w:rPr>
                <w:rFonts w:ascii="Arial" w:hAnsi="Arial" w:cs="Arial"/>
                <w:sz w:val="18"/>
                <w:szCs w:val="18"/>
              </w:rPr>
              <w:t xml:space="preserve">Specjalna Strefa Włączenia na obszarze województwa </w:t>
            </w:r>
          </w:p>
          <w:p w:rsidR="00CD5870" w:rsidRPr="00CD5870" w:rsidRDefault="00CD5870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5870">
              <w:rPr>
                <w:rFonts w:ascii="Arial" w:hAnsi="Arial" w:cs="Arial"/>
                <w:sz w:val="18"/>
                <w:szCs w:val="18"/>
              </w:rPr>
              <w:t xml:space="preserve">zachodniopomorskiego </w:t>
            </w:r>
          </w:p>
          <w:p w:rsidR="00CD5870" w:rsidRDefault="00CD5870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5870">
              <w:rPr>
                <w:rFonts w:ascii="Arial" w:hAnsi="Arial" w:cs="Arial"/>
                <w:sz w:val="18"/>
                <w:szCs w:val="18"/>
              </w:rPr>
              <w:t>oraz planowane kierunki działań interwencyjnyc</w:t>
            </w:r>
            <w:r w:rsidR="006243A3">
              <w:rPr>
                <w:rFonts w:ascii="Arial" w:hAnsi="Arial" w:cs="Arial"/>
                <w:sz w:val="18"/>
                <w:szCs w:val="18"/>
              </w:rPr>
              <w:t xml:space="preserve">h” aktualny na dzień ogłoszenia konkursu. Informacje na temat obszarów objętych strefą zostały zamieszczone na stronie </w:t>
            </w:r>
            <w:r w:rsidR="006243A3" w:rsidRPr="002149A3">
              <w:rPr>
                <w:rFonts w:ascii="Arial" w:hAnsi="Arial" w:cs="Arial"/>
                <w:sz w:val="18"/>
                <w:szCs w:val="18"/>
              </w:rPr>
              <w:t>http://www.wzs.wzp.pl/programowanie-rozwoju/specjalna-strefa-wlaczenia/biezace-informacje-o-ssw</w:t>
            </w:r>
          </w:p>
          <w:p w:rsidR="006243A3" w:rsidRDefault="006243A3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D5870" w:rsidRDefault="00CD5870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Weryfikacja działalności przedsiębiorstwa w zakresie inteligentnych specjalizacji prowadzona będzie w oparciu o „Wykaz inteligentnych specjalizacji województwa zachodniopomorskiego”</w:t>
            </w:r>
            <w:r w:rsidR="006243A3">
              <w:rPr>
                <w:rFonts w:ascii="Arial" w:hAnsi="Arial" w:cs="Arial"/>
                <w:sz w:val="18"/>
                <w:szCs w:val="18"/>
              </w:rPr>
              <w:t xml:space="preserve"> aktualny na dzień ogłoszenia konkursu. Dokument dostępny jest na stronie </w:t>
            </w:r>
          </w:p>
          <w:p w:rsidR="006243A3" w:rsidRDefault="006243A3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49A3">
              <w:rPr>
                <w:rFonts w:ascii="Arial" w:hAnsi="Arial" w:cs="Arial"/>
                <w:sz w:val="18"/>
                <w:szCs w:val="18"/>
              </w:rPr>
              <w:t>http://eregion.wzp.pl/wykaz-inteligentnych-specjalizacji-wojewodztwa-zachodniopomorskiego</w:t>
            </w:r>
          </w:p>
          <w:p w:rsidR="006243A3" w:rsidRPr="002918D3" w:rsidRDefault="006243A3" w:rsidP="00CD58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7AD0" w:rsidRPr="002918D3" w:rsidRDefault="00D37AD0" w:rsidP="002918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7AD0" w:rsidRPr="002918D3" w:rsidRDefault="00D37AD0" w:rsidP="002918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</w:t>
            </w: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5A0BEB" w:rsidRPr="002918D3" w:rsidRDefault="005A0BEB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0BEB" w:rsidRPr="002918D3" w:rsidRDefault="005A0BEB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7611B" w:rsidRPr="002918D3" w:rsidTr="008D2D1A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E7611B" w:rsidRPr="002918D3" w:rsidRDefault="00E7611B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7611B" w:rsidRPr="00385C2A" w:rsidRDefault="00BE3CA5" w:rsidP="00385C2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>Beneficjent zapewnia elektroniczny obieg dokumentów w relacji Beneficjent – uczestnik projektu.</w:t>
            </w:r>
          </w:p>
        </w:tc>
      </w:tr>
      <w:tr w:rsidR="00E7611B" w:rsidRPr="002918D3" w:rsidTr="000B46EF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E7611B" w:rsidRPr="002918D3" w:rsidRDefault="00E7611B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7611B" w:rsidRPr="002918D3" w:rsidRDefault="00E7611B" w:rsidP="00F45754">
            <w:pPr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18" w:type="pct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611B" w:rsidRPr="002918D3" w:rsidRDefault="00D37AD0" w:rsidP="00D37AD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18D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Kryterium ma na celu zapewnienie sprawnej obsługi projektu. Operator powinien zapewnić odpowiednie narzędzia informatyczne, które będą kompatybilne z rozwiązaniami systemu informatycznego </w:t>
            </w:r>
            <w:r w:rsidR="00677407" w:rsidRPr="002918D3">
              <w:rPr>
                <w:rFonts w:ascii="Arial" w:hAnsi="Arial" w:cs="Arial"/>
                <w:color w:val="000000" w:themeColor="text1"/>
                <w:sz w:val="18"/>
                <w:szCs w:val="18"/>
              </w:rPr>
              <w:t>B</w:t>
            </w:r>
            <w:r w:rsidRPr="002918D3">
              <w:rPr>
                <w:rFonts w:ascii="Arial" w:hAnsi="Arial" w:cs="Arial"/>
                <w:color w:val="000000" w:themeColor="text1"/>
                <w:sz w:val="18"/>
                <w:szCs w:val="18"/>
              </w:rPr>
              <w:t>UR.</w:t>
            </w:r>
          </w:p>
          <w:p w:rsidR="00D37AD0" w:rsidRPr="002918D3" w:rsidRDefault="00D37AD0" w:rsidP="00D37AD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37AD0" w:rsidRPr="002918D3" w:rsidRDefault="00D37AD0" w:rsidP="00D37AD0">
            <w:pPr>
              <w:pStyle w:val="Akapitzlist"/>
              <w:spacing w:before="40" w:after="4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  <w:p w:rsidR="00D37AD0" w:rsidRPr="002918D3" w:rsidRDefault="00D37AD0" w:rsidP="00D37A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7611B" w:rsidRPr="002918D3" w:rsidRDefault="00E7611B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611B" w:rsidRPr="002918D3" w:rsidRDefault="007D6EB5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7611B" w:rsidRPr="002918D3" w:rsidTr="008D2D1A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E7611B" w:rsidRPr="002918D3" w:rsidRDefault="00E7611B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7611B" w:rsidRPr="00385C2A" w:rsidRDefault="007D6EB5" w:rsidP="00385C2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>Projekt przewiduje wdrożenie PSF w oparciu o system refundacji kosztów usługi rozwojowej</w:t>
            </w:r>
            <w:r w:rsidR="00D340F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E7611B" w:rsidRPr="002918D3" w:rsidTr="000B46EF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E7611B" w:rsidRPr="002918D3" w:rsidRDefault="00E7611B" w:rsidP="00F457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7611B" w:rsidRPr="002918D3" w:rsidRDefault="00E7611B" w:rsidP="00F45754">
            <w:pPr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18" w:type="pct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562" w:rsidRPr="002918D3" w:rsidRDefault="00B70562" w:rsidP="00B70562">
            <w:pPr>
              <w:pStyle w:val="Akapitzlist"/>
              <w:spacing w:before="40" w:after="40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918D3">
              <w:rPr>
                <w:rFonts w:ascii="Arial" w:eastAsia="Calibri" w:hAnsi="Arial" w:cs="Arial"/>
                <w:sz w:val="18"/>
                <w:szCs w:val="18"/>
                <w:lang w:eastAsia="en-US"/>
              </w:rPr>
              <w:t>Kryterium ma na celu  zastosowanie mechanizmu dystrybucji środków ukierunkowanego na możliwość dokonania samodzielnego wyboru usług rozwojowych przez przedsiębiorcę odpowiadających na jego indywidualne potrzeby rozwojowe.</w:t>
            </w:r>
          </w:p>
          <w:p w:rsidR="00B70562" w:rsidRPr="00BD366F" w:rsidRDefault="00B70562" w:rsidP="00B70562">
            <w:pPr>
              <w:pStyle w:val="Akapitzlist"/>
              <w:spacing w:before="40" w:after="4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0562" w:rsidRPr="002918D3" w:rsidRDefault="00B70562" w:rsidP="00B70562">
            <w:pPr>
              <w:pStyle w:val="Akapitzlist"/>
              <w:spacing w:before="40" w:after="4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  <w:p w:rsidR="00E7611B" w:rsidRPr="002918D3" w:rsidRDefault="00E761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E7611B" w:rsidRPr="002918D3" w:rsidRDefault="00E7611B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7611B" w:rsidRPr="002918D3" w:rsidRDefault="007D6EB5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D0365" w:rsidRPr="002918D3" w:rsidTr="008D2D1A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8D0365" w:rsidRPr="002918D3" w:rsidRDefault="008D0365" w:rsidP="008D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0365" w:rsidRPr="00D340F8" w:rsidRDefault="008D0365" w:rsidP="008D0365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C2A">
              <w:rPr>
                <w:rFonts w:ascii="Arial" w:hAnsi="Arial" w:cs="Arial"/>
                <w:bCs/>
                <w:sz w:val="18"/>
                <w:szCs w:val="18"/>
              </w:rPr>
              <w:t xml:space="preserve">Beneficjent zapewnia, że okres realizacji umowy wsparcia usługi rozwojowej nie przekracza 12 m-cy </w:t>
            </w:r>
            <w:r w:rsidRPr="00385C2A">
              <w:rPr>
                <w:rFonts w:ascii="Arial" w:hAnsi="Arial" w:cs="Arial"/>
                <w:sz w:val="18"/>
                <w:szCs w:val="18"/>
              </w:rPr>
              <w:t>z wyłączeniem wsparcia w postaci studiów podyplomowych, dla których okres realizacji umowy wsparcia usługi rozwojowej nie przekracza 24 m-cy</w:t>
            </w:r>
          </w:p>
        </w:tc>
      </w:tr>
      <w:tr w:rsidR="008D0365" w:rsidRPr="002918D3" w:rsidTr="000B46EF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8D0365" w:rsidRPr="002918D3" w:rsidRDefault="008D0365" w:rsidP="008D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D0365" w:rsidRPr="002918D3" w:rsidRDefault="008D0365" w:rsidP="008D0365">
            <w:pPr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18" w:type="pct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0365" w:rsidRPr="002918D3" w:rsidRDefault="008D0365" w:rsidP="008D03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366F">
              <w:rPr>
                <w:rFonts w:ascii="Arial" w:hAnsi="Arial" w:cs="Arial"/>
                <w:sz w:val="18"/>
                <w:szCs w:val="18"/>
              </w:rPr>
              <w:t xml:space="preserve">Wprowadzenie kryterium określającego maksymalny okres realizacji umowy wsparcia usługi rozwojowej ma na celu przeciwdziałanie występowaniu sytuacji nadmiernego wydłużania wsparcia. </w:t>
            </w:r>
            <w:r w:rsidRPr="006153BD">
              <w:rPr>
                <w:rFonts w:ascii="Arial" w:hAnsi="Arial" w:cs="Arial"/>
                <w:sz w:val="18"/>
                <w:szCs w:val="18"/>
              </w:rPr>
              <w:t>Kryterium to zapewni także efektywne wydatkowanie środków oraz podjęcie działań zaradczych w przypadku pojawienia się ewentualnych trudności w realizacji założonych wskaźników.</w:t>
            </w: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8D0365" w:rsidRPr="002918D3" w:rsidRDefault="008D0365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365" w:rsidRPr="002918D3" w:rsidRDefault="008D0365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319D4" w:rsidRPr="002918D3" w:rsidTr="008D2D1A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vAlign w:val="center"/>
          </w:tcPr>
          <w:p w:rsidR="00F319D4" w:rsidRPr="002918D3" w:rsidRDefault="00F319D4" w:rsidP="008D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F319D4" w:rsidRPr="002918D3" w:rsidRDefault="00F319D4" w:rsidP="008D03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A76443" w:rsidRPr="002918D3" w:rsidTr="000B46EF">
        <w:trPr>
          <w:cantSplit/>
        </w:trPr>
        <w:tc>
          <w:tcPr>
            <w:tcW w:w="1095" w:type="pct"/>
            <w:gridSpan w:val="2"/>
            <w:vMerge w:val="restart"/>
            <w:shd w:val="clear" w:color="auto" w:fill="CCFFCC"/>
            <w:vAlign w:val="center"/>
          </w:tcPr>
          <w:p w:rsidR="00A76443" w:rsidRPr="002918D3" w:rsidRDefault="00A76443" w:rsidP="00937A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9" w:type="pct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443" w:rsidRPr="00385C2A" w:rsidRDefault="00A76443" w:rsidP="007D18E1">
            <w:pPr>
              <w:pStyle w:val="Akapitzlist"/>
              <w:numPr>
                <w:ilvl w:val="0"/>
                <w:numId w:val="17"/>
              </w:numPr>
              <w:ind w:left="403" w:hanging="284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5C2A">
              <w:rPr>
                <w:rFonts w:ascii="Arial" w:hAnsi="Arial" w:cs="Arial"/>
                <w:sz w:val="18"/>
                <w:szCs w:val="18"/>
              </w:rPr>
              <w:t>Projektodawca</w:t>
            </w:r>
            <w:r>
              <w:rPr>
                <w:rFonts w:ascii="Arial" w:hAnsi="Arial" w:cs="Arial"/>
                <w:sz w:val="18"/>
                <w:szCs w:val="18"/>
              </w:rPr>
              <w:t>/Partner</w:t>
            </w:r>
            <w:r w:rsidRPr="00385C2A">
              <w:rPr>
                <w:rFonts w:ascii="Arial" w:hAnsi="Arial" w:cs="Arial"/>
                <w:sz w:val="18"/>
                <w:szCs w:val="18"/>
              </w:rPr>
              <w:t xml:space="preserve"> dysponuje doświadczeniem w realizacji przedsięwzięć w charakterze Operatora wdrażającego P</w:t>
            </w:r>
            <w:r>
              <w:rPr>
                <w:rFonts w:ascii="Arial" w:hAnsi="Arial" w:cs="Arial"/>
                <w:sz w:val="18"/>
                <w:szCs w:val="18"/>
              </w:rPr>
              <w:t>odmiotowy</w:t>
            </w:r>
            <w:r w:rsidRPr="00385C2A">
              <w:rPr>
                <w:rFonts w:ascii="Arial" w:hAnsi="Arial" w:cs="Arial"/>
                <w:sz w:val="18"/>
                <w:szCs w:val="18"/>
              </w:rPr>
              <w:t xml:space="preserve"> System Finansowania z wykorzystaniem Bazy Usług Rozwojowych przez okres minimum 2 lat przed złożeniem wniosku o dofinansowanie.</w:t>
            </w: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6443" w:rsidRPr="002918D3" w:rsidRDefault="00A76443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</w:tr>
      <w:tr w:rsidR="00A76443" w:rsidRPr="002918D3" w:rsidTr="000B46EF">
        <w:trPr>
          <w:cantSplit/>
        </w:trPr>
        <w:tc>
          <w:tcPr>
            <w:tcW w:w="1095" w:type="pct"/>
            <w:gridSpan w:val="2"/>
            <w:vMerge/>
            <w:shd w:val="clear" w:color="auto" w:fill="CCFFCC"/>
            <w:vAlign w:val="center"/>
          </w:tcPr>
          <w:p w:rsidR="00A76443" w:rsidRPr="002918D3" w:rsidRDefault="00A76443" w:rsidP="003C5A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3C5AE9">
            <w:pPr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18" w:type="pct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76443" w:rsidRDefault="00A76443" w:rsidP="003C5AE9">
            <w:pPr>
              <w:pStyle w:val="Akapitzlist"/>
              <w:spacing w:before="40" w:after="40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Kryterium zapewni wybór podmiotów posiadających  niezbędne doświadczenie do realizacji projektów w charakterze Operatora, a także znających potrzeby lokalnego rynku pracy. Przyczyni się do efektywnego wykorzystania środków oraz wpłynie na zapewnienie kompleksowej obsługi przedsiębiorców przez Projektodawcę</w:t>
            </w:r>
          </w:p>
          <w:p w:rsidR="00A76443" w:rsidRDefault="00A76443" w:rsidP="003C5AE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153BD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6443" w:rsidRPr="002918D3" w:rsidRDefault="00A76443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76443" w:rsidRPr="002918D3" w:rsidTr="000B46EF">
        <w:trPr>
          <w:cantSplit/>
        </w:trPr>
        <w:tc>
          <w:tcPr>
            <w:tcW w:w="1095" w:type="pct"/>
            <w:gridSpan w:val="2"/>
            <w:vMerge/>
            <w:shd w:val="clear" w:color="auto" w:fill="CCFFCC"/>
            <w:vAlign w:val="center"/>
          </w:tcPr>
          <w:p w:rsidR="00A76443" w:rsidRPr="002918D3" w:rsidRDefault="00A76443" w:rsidP="003C5A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9" w:type="pct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43" w:rsidRDefault="000662F0" w:rsidP="000662F0">
            <w:pPr>
              <w:pStyle w:val="Akapitzlist"/>
              <w:numPr>
                <w:ilvl w:val="0"/>
                <w:numId w:val="17"/>
              </w:numPr>
              <w:spacing w:before="40" w:after="4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3EAC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F83EAC">
              <w:rPr>
                <w:rFonts w:ascii="Arial" w:hAnsi="Arial" w:cs="Arial"/>
                <w:sz w:val="18"/>
                <w:szCs w:val="18"/>
              </w:rPr>
              <w:t>% grupy docelowej projektu stanowią osoby w wieku 50 lat i więcej.</w:t>
            </w: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6443" w:rsidRPr="002918D3" w:rsidRDefault="00A76443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A76443" w:rsidRPr="002918D3" w:rsidTr="000B46EF">
        <w:trPr>
          <w:cantSplit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3C5A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3C5AE9">
            <w:pPr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618" w:type="pct"/>
            <w:gridSpan w:val="8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62F0" w:rsidRPr="00D508F8" w:rsidRDefault="000662F0" w:rsidP="000662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8F8">
              <w:rPr>
                <w:rFonts w:ascii="Arial" w:hAnsi="Arial" w:cs="Arial"/>
                <w:sz w:val="18"/>
                <w:szCs w:val="18"/>
              </w:rPr>
              <w:t xml:space="preserve">Kryterium ma na celu ukierunkowanie wsparcia na grupę osób, która znajduje się w szczególnie trudnej sytuacji na rynku pracy, tj.: osoby w wieku 50 lat i więcej. </w:t>
            </w:r>
          </w:p>
          <w:p w:rsidR="000662F0" w:rsidRDefault="000662F0" w:rsidP="000662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8F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  <w:p w:rsidR="00A76443" w:rsidRDefault="00A76443" w:rsidP="003C5AE9">
            <w:pPr>
              <w:pStyle w:val="Akapitzlist"/>
              <w:spacing w:before="40" w:after="40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87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76443" w:rsidRPr="002918D3" w:rsidRDefault="00A76443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67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76443" w:rsidRPr="002918D3" w:rsidRDefault="00A76443" w:rsidP="00922C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37AD6" w:rsidRPr="002918D3" w:rsidTr="008D2D1A">
        <w:trPr>
          <w:cantSplit/>
        </w:trPr>
        <w:tc>
          <w:tcPr>
            <w:tcW w:w="1095" w:type="pct"/>
            <w:gridSpan w:val="2"/>
            <w:tcBorders>
              <w:bottom w:val="single" w:sz="6" w:space="0" w:color="auto"/>
            </w:tcBorders>
            <w:vAlign w:val="center"/>
          </w:tcPr>
          <w:p w:rsidR="00937AD6" w:rsidRPr="002918D3" w:rsidRDefault="00937AD6" w:rsidP="00937AD6">
            <w:pPr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Kwalifikowalność wydatków</w:t>
            </w:r>
          </w:p>
        </w:tc>
        <w:tc>
          <w:tcPr>
            <w:tcW w:w="3905" w:type="pct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7AD6" w:rsidRPr="002918D3" w:rsidRDefault="00937AD6" w:rsidP="00937A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2918D3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kwalifikowalno</w:t>
            </w:r>
            <w:r w:rsidRPr="002918D3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2918D3">
              <w:rPr>
                <w:rFonts w:ascii="Arial" w:hAnsi="Arial" w:cs="Arial"/>
                <w:bCs/>
                <w:i/>
                <w:sz w:val="18"/>
                <w:szCs w:val="18"/>
              </w:rPr>
              <w:t>ci wydatków w ramach Europejskiego Funduszu Rozwoju Regionalnego, Europejskiego Funduszu Społecznego oraz Funduszu Spójno</w:t>
            </w:r>
            <w:r w:rsidRPr="002918D3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2918D3">
              <w:rPr>
                <w:rFonts w:ascii="Arial" w:hAnsi="Arial" w:cs="Arial"/>
                <w:bCs/>
                <w:i/>
                <w:sz w:val="18"/>
                <w:szCs w:val="18"/>
              </w:rPr>
              <w:t>ci na lata 2014-2020</w:t>
            </w:r>
            <w:r w:rsidRPr="002918D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937AD6" w:rsidRPr="002918D3" w:rsidTr="00F65898">
        <w:trPr>
          <w:cantSplit/>
        </w:trPr>
        <w:tc>
          <w:tcPr>
            <w:tcW w:w="5000" w:type="pct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18D3">
              <w:rPr>
                <w:rFonts w:ascii="Arial" w:hAnsi="Arial" w:cs="Arial"/>
                <w:b/>
                <w:sz w:val="18"/>
                <w:szCs w:val="18"/>
              </w:rPr>
              <w:t>Wskaźniki produktu i rezultatu planowane do osiągnięcia w ramach konkursu</w:t>
            </w:r>
          </w:p>
        </w:tc>
      </w:tr>
      <w:tr w:rsidR="00937AD6" w:rsidRPr="002918D3" w:rsidTr="000B46EF">
        <w:trPr>
          <w:cantSplit/>
          <w:trHeight w:val="236"/>
        </w:trPr>
        <w:tc>
          <w:tcPr>
            <w:tcW w:w="1095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lastRenderedPageBreak/>
              <w:t>Nazwa wskaźnika</w:t>
            </w:r>
          </w:p>
        </w:tc>
        <w:tc>
          <w:tcPr>
            <w:tcW w:w="730" w:type="pct"/>
            <w:gridSpan w:val="2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579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Wartość wskaźnika planowana do osiągnięcia w ramach konkursu w podziale na lata</w:t>
            </w:r>
          </w:p>
        </w:tc>
        <w:tc>
          <w:tcPr>
            <w:tcW w:w="1596" w:type="pct"/>
            <w:gridSpan w:val="9"/>
            <w:vMerge w:val="restart"/>
            <w:tcBorders>
              <w:top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937AD6" w:rsidRPr="002918D3" w:rsidTr="000B46EF">
        <w:trPr>
          <w:cantSplit/>
          <w:trHeight w:val="236"/>
        </w:trPr>
        <w:tc>
          <w:tcPr>
            <w:tcW w:w="1095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730" w:type="pct"/>
            <w:gridSpan w:val="2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596" w:type="pct"/>
            <w:gridSpan w:val="9"/>
            <w:vMerge/>
            <w:tcBorders>
              <w:bottom w:val="single" w:sz="6" w:space="0" w:color="auto"/>
            </w:tcBorders>
            <w:shd w:val="clear" w:color="auto" w:fill="CCFFCC"/>
            <w:vAlign w:val="center"/>
          </w:tcPr>
          <w:p w:rsidR="00937AD6" w:rsidRPr="002918D3" w:rsidRDefault="00937AD6" w:rsidP="00937AD6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37AD6" w:rsidRPr="002918D3" w:rsidTr="000B46EF">
        <w:trPr>
          <w:cantSplit/>
          <w:trHeight w:val="341"/>
        </w:trPr>
        <w:tc>
          <w:tcPr>
            <w:tcW w:w="109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937AD6">
            <w:pPr>
              <w:pStyle w:val="Akapitzlist"/>
              <w:numPr>
                <w:ilvl w:val="0"/>
                <w:numId w:val="4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Liczba mikroprzedsiębiorstw oraz małych i średnich przedsiębiorstw, które zrealizowały swój cel rozwojowy dzięki udziałowi w programie</w:t>
            </w: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A87BF2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5C1C78">
            <w:pPr>
              <w:keepNext/>
              <w:jc w:val="center"/>
              <w:outlineLvl w:val="1"/>
              <w:rPr>
                <w:rFonts w:ascii="Arial" w:hAnsi="Arial" w:cs="Arial"/>
                <w:i/>
                <w:sz w:val="18"/>
                <w:szCs w:val="18"/>
              </w:rPr>
            </w:pPr>
            <w:r w:rsidRPr="002918D3">
              <w:rPr>
                <w:rFonts w:ascii="Arial" w:hAnsi="Arial" w:cs="Arial"/>
                <w:i/>
                <w:sz w:val="18"/>
                <w:szCs w:val="18"/>
              </w:rPr>
              <w:t>60</w:t>
            </w:r>
          </w:p>
        </w:tc>
        <w:tc>
          <w:tcPr>
            <w:tcW w:w="1596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937AD6" w:rsidRPr="002918D3" w:rsidTr="000B46EF">
        <w:trPr>
          <w:cantSplit/>
        </w:trPr>
        <w:tc>
          <w:tcPr>
            <w:tcW w:w="109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937AD6">
            <w:pPr>
              <w:pStyle w:val="Akapitzlist"/>
              <w:numPr>
                <w:ilvl w:val="0"/>
                <w:numId w:val="4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Liczba osób, które uzyskały kwalifikacje lub nabyły kompetencje po opuszczeniu programu</w:t>
            </w: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A87BF2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6F5EC2" w:rsidP="005C1C78">
            <w:pPr>
              <w:keepNext/>
              <w:jc w:val="center"/>
              <w:outlineLvl w:val="1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80</w:t>
            </w:r>
          </w:p>
        </w:tc>
        <w:tc>
          <w:tcPr>
            <w:tcW w:w="1596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937AD6" w:rsidRPr="002918D3" w:rsidTr="000B46EF">
        <w:trPr>
          <w:cantSplit/>
        </w:trPr>
        <w:tc>
          <w:tcPr>
            <w:tcW w:w="109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Del="00D26B79" w:rsidRDefault="00937AD6" w:rsidP="00937AD6">
            <w:pPr>
              <w:pStyle w:val="Akapitzlist"/>
              <w:numPr>
                <w:ilvl w:val="0"/>
                <w:numId w:val="4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Liczba osób pracujących objętych wsparciem w programie (łącznie z pracującymi na własny rachunek) (CI)</w:t>
            </w: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Del="00D26B79" w:rsidRDefault="00937AD6" w:rsidP="00A87B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C10BDA" w:rsidP="005C1C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8400</w:t>
            </w:r>
          </w:p>
        </w:tc>
        <w:tc>
          <w:tcPr>
            <w:tcW w:w="1596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T</w:t>
            </w:r>
          </w:p>
        </w:tc>
      </w:tr>
      <w:tr w:rsidR="00937AD6" w:rsidRPr="002918D3" w:rsidTr="000B46EF">
        <w:trPr>
          <w:cantSplit/>
        </w:trPr>
        <w:tc>
          <w:tcPr>
            <w:tcW w:w="109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937AD6">
            <w:pPr>
              <w:pStyle w:val="Akapitzlist"/>
              <w:numPr>
                <w:ilvl w:val="0"/>
                <w:numId w:val="4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Liczba osób pracujących (łącznie z pracującymi na własny rachunek) w wieku 50 lat i więcej objętych wsparciem w programie</w:t>
            </w: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A87B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C10BDA" w:rsidP="005C1C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1960</w:t>
            </w:r>
          </w:p>
        </w:tc>
        <w:tc>
          <w:tcPr>
            <w:tcW w:w="1596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5C1C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937AD6" w:rsidRPr="002918D3" w:rsidTr="000B46EF">
        <w:trPr>
          <w:cantSplit/>
        </w:trPr>
        <w:tc>
          <w:tcPr>
            <w:tcW w:w="109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937AD6">
            <w:pPr>
              <w:pStyle w:val="Akapitzlist"/>
              <w:numPr>
                <w:ilvl w:val="0"/>
                <w:numId w:val="4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Liczba osób pracujących o niskich kwalifikacjach objętych wsparciem w programie</w:t>
            </w: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FB4AE5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937AD6" w:rsidP="00A87B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7AD6" w:rsidRPr="002918D3" w:rsidRDefault="00C10BDA" w:rsidP="00FB4A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4248</w:t>
            </w:r>
          </w:p>
        </w:tc>
        <w:tc>
          <w:tcPr>
            <w:tcW w:w="1596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FB4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937AD6" w:rsidRPr="002918D3" w:rsidTr="000B46EF">
        <w:trPr>
          <w:cantSplit/>
        </w:trPr>
        <w:tc>
          <w:tcPr>
            <w:tcW w:w="1095" w:type="pct"/>
            <w:gridSpan w:val="2"/>
            <w:tcBorders>
              <w:top w:val="single" w:sz="6" w:space="0" w:color="auto"/>
            </w:tcBorders>
            <w:vAlign w:val="center"/>
          </w:tcPr>
          <w:p w:rsidR="00937AD6" w:rsidRPr="002918D3" w:rsidRDefault="00937AD6" w:rsidP="00937AD6">
            <w:pPr>
              <w:pStyle w:val="Akapitzlist"/>
              <w:numPr>
                <w:ilvl w:val="0"/>
                <w:numId w:val="4"/>
              </w:numPr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Liczba mikroprzedsiębiorstw oraz małych i średnich przedsiębiorstw objętych usługami rozwojowymi w programie</w:t>
            </w:r>
          </w:p>
        </w:tc>
        <w:tc>
          <w:tcPr>
            <w:tcW w:w="730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FB4AE5">
            <w:pPr>
              <w:keepNext/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74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37AD6" w:rsidRPr="002918D3" w:rsidRDefault="00937AD6" w:rsidP="00A87B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805" w:type="pct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37AD6" w:rsidRPr="002918D3" w:rsidRDefault="00C10BDA" w:rsidP="00FB4AE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2405</w:t>
            </w:r>
          </w:p>
        </w:tc>
        <w:tc>
          <w:tcPr>
            <w:tcW w:w="1596" w:type="pct"/>
            <w:gridSpan w:val="9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37AD6" w:rsidRPr="002918D3" w:rsidRDefault="00937AD6" w:rsidP="00FB4A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18D3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</w:tbl>
    <w:p w:rsidR="00D35C6C" w:rsidRPr="002918D3" w:rsidRDefault="00D35C6C" w:rsidP="00D35C6C">
      <w:pPr>
        <w:rPr>
          <w:rFonts w:ascii="Arial" w:hAnsi="Arial" w:cs="Arial"/>
          <w:b/>
          <w:spacing w:val="24"/>
          <w:sz w:val="18"/>
          <w:szCs w:val="18"/>
        </w:rPr>
      </w:pPr>
    </w:p>
    <w:p w:rsidR="00161E36" w:rsidRPr="002918D3" w:rsidRDefault="00161E36">
      <w:pPr>
        <w:rPr>
          <w:rFonts w:ascii="Arial" w:hAnsi="Arial" w:cs="Arial"/>
          <w:b/>
          <w:sz w:val="18"/>
          <w:szCs w:val="18"/>
        </w:rPr>
      </w:pPr>
    </w:p>
    <w:sectPr w:rsidR="00161E36" w:rsidRPr="002918D3" w:rsidSect="00FD3754">
      <w:footerReference w:type="default" r:id="rId8"/>
      <w:pgSz w:w="11906" w:h="16838"/>
      <w:pgMar w:top="993" w:right="1417" w:bottom="993" w:left="1417" w:header="708" w:footer="1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C72" w:rsidRDefault="00026C72" w:rsidP="00DE2795">
      <w:r>
        <w:separator/>
      </w:r>
    </w:p>
  </w:endnote>
  <w:endnote w:type="continuationSeparator" w:id="0">
    <w:p w:rsidR="00026C72" w:rsidRDefault="00026C72" w:rsidP="00DE2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278" w:rsidRDefault="00210278">
    <w:pPr>
      <w:pStyle w:val="Stopka"/>
    </w:pPr>
    <w:r w:rsidRPr="004C31DD">
      <w:rPr>
        <w:rFonts w:ascii="Arial" w:hAnsi="Arial"/>
        <w:noProof/>
        <w:sz w:val="20"/>
      </w:rPr>
      <w:drawing>
        <wp:inline distT="0" distB="0" distL="0" distR="0">
          <wp:extent cx="5760720" cy="628015"/>
          <wp:effectExtent l="0" t="0" r="0" b="63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801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  <w:r>
      <w:ptab w:relativeTo="margin" w:alignment="center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C72" w:rsidRDefault="00026C72" w:rsidP="00DE2795">
      <w:r>
        <w:separator/>
      </w:r>
    </w:p>
  </w:footnote>
  <w:footnote w:type="continuationSeparator" w:id="0">
    <w:p w:rsidR="00026C72" w:rsidRDefault="00026C72" w:rsidP="00DE2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1">
    <w:nsid w:val="00EF118E"/>
    <w:multiLevelType w:val="hybridMultilevel"/>
    <w:tmpl w:val="92AC3ECA"/>
    <w:lvl w:ilvl="0" w:tplc="14DA7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6D202C"/>
    <w:multiLevelType w:val="hybridMultilevel"/>
    <w:tmpl w:val="4192DF6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928B6"/>
    <w:multiLevelType w:val="hybridMultilevel"/>
    <w:tmpl w:val="36524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F1211"/>
    <w:multiLevelType w:val="hybridMultilevel"/>
    <w:tmpl w:val="78A01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39294B"/>
    <w:multiLevelType w:val="hybridMultilevel"/>
    <w:tmpl w:val="1F28A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B2969"/>
    <w:multiLevelType w:val="hybridMultilevel"/>
    <w:tmpl w:val="E92A9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5E4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0C6BD2"/>
    <w:multiLevelType w:val="hybridMultilevel"/>
    <w:tmpl w:val="0B1C6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40B4D"/>
    <w:multiLevelType w:val="hybridMultilevel"/>
    <w:tmpl w:val="02B42ECC"/>
    <w:lvl w:ilvl="0" w:tplc="2CCCF56A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B3458"/>
    <w:multiLevelType w:val="hybridMultilevel"/>
    <w:tmpl w:val="A3962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1E2012"/>
    <w:multiLevelType w:val="multilevel"/>
    <w:tmpl w:val="0D30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631A261B"/>
    <w:multiLevelType w:val="hybridMultilevel"/>
    <w:tmpl w:val="F04C5D76"/>
    <w:lvl w:ilvl="0" w:tplc="58ECE4E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77A94ED9"/>
    <w:multiLevelType w:val="hybridMultilevel"/>
    <w:tmpl w:val="84F414C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7506B"/>
    <w:multiLevelType w:val="hybridMultilevel"/>
    <w:tmpl w:val="7BAC0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80B6D"/>
    <w:multiLevelType w:val="multilevel"/>
    <w:tmpl w:val="17B02D8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C77594"/>
    <w:multiLevelType w:val="hybridMultilevel"/>
    <w:tmpl w:val="CA76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9"/>
  </w:num>
  <w:num w:numId="8">
    <w:abstractNumId w:val="8"/>
  </w:num>
  <w:num w:numId="9">
    <w:abstractNumId w:val="18"/>
  </w:num>
  <w:num w:numId="10">
    <w:abstractNumId w:val="12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5"/>
  </w:num>
  <w:num w:numId="19">
    <w:abstractNumId w:val="7"/>
  </w:num>
  <w:num w:numId="20">
    <w:abstractNumId w:val="11"/>
  </w:num>
  <w:num w:numId="21">
    <w:abstractNumId w:val="2"/>
  </w:num>
  <w:num w:numId="22">
    <w:abstractNumId w:val="1"/>
  </w:num>
  <w:num w:numId="23">
    <w:abstractNumId w:val="16"/>
  </w:num>
  <w:num w:numId="24">
    <w:abstractNumId w:val="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35C6C"/>
    <w:rsid w:val="0001678E"/>
    <w:rsid w:val="000172DF"/>
    <w:rsid w:val="00020CC6"/>
    <w:rsid w:val="0002376D"/>
    <w:rsid w:val="00026C72"/>
    <w:rsid w:val="00027427"/>
    <w:rsid w:val="00030662"/>
    <w:rsid w:val="00032A88"/>
    <w:rsid w:val="00035B86"/>
    <w:rsid w:val="000427FA"/>
    <w:rsid w:val="000432DE"/>
    <w:rsid w:val="000466D8"/>
    <w:rsid w:val="00052278"/>
    <w:rsid w:val="00053984"/>
    <w:rsid w:val="00065A6A"/>
    <w:rsid w:val="000662F0"/>
    <w:rsid w:val="0006720D"/>
    <w:rsid w:val="00070A98"/>
    <w:rsid w:val="00073AAB"/>
    <w:rsid w:val="00077896"/>
    <w:rsid w:val="000875F3"/>
    <w:rsid w:val="00091192"/>
    <w:rsid w:val="00091516"/>
    <w:rsid w:val="000A186A"/>
    <w:rsid w:val="000A32DD"/>
    <w:rsid w:val="000A7827"/>
    <w:rsid w:val="000B1E98"/>
    <w:rsid w:val="000B46EF"/>
    <w:rsid w:val="000C1CFA"/>
    <w:rsid w:val="000C22D9"/>
    <w:rsid w:val="000C3FD4"/>
    <w:rsid w:val="000C666E"/>
    <w:rsid w:val="000C69C2"/>
    <w:rsid w:val="000D2BAB"/>
    <w:rsid w:val="000D3D63"/>
    <w:rsid w:val="000E40F0"/>
    <w:rsid w:val="000F2F1D"/>
    <w:rsid w:val="000F4438"/>
    <w:rsid w:val="00103CFE"/>
    <w:rsid w:val="00107C34"/>
    <w:rsid w:val="001124DD"/>
    <w:rsid w:val="0011350F"/>
    <w:rsid w:val="00124A84"/>
    <w:rsid w:val="00126BD1"/>
    <w:rsid w:val="00127114"/>
    <w:rsid w:val="00131ED8"/>
    <w:rsid w:val="00135F68"/>
    <w:rsid w:val="001413DB"/>
    <w:rsid w:val="00141A97"/>
    <w:rsid w:val="00141FA0"/>
    <w:rsid w:val="001456FA"/>
    <w:rsid w:val="00150765"/>
    <w:rsid w:val="001543FB"/>
    <w:rsid w:val="00161E36"/>
    <w:rsid w:val="00161F7B"/>
    <w:rsid w:val="001700D3"/>
    <w:rsid w:val="00174667"/>
    <w:rsid w:val="00174E34"/>
    <w:rsid w:val="00175736"/>
    <w:rsid w:val="0018098D"/>
    <w:rsid w:val="00182AAB"/>
    <w:rsid w:val="00184174"/>
    <w:rsid w:val="001868BF"/>
    <w:rsid w:val="001A0101"/>
    <w:rsid w:val="001A62EC"/>
    <w:rsid w:val="001A7C14"/>
    <w:rsid w:val="001B2D32"/>
    <w:rsid w:val="001B390F"/>
    <w:rsid w:val="001B6CF5"/>
    <w:rsid w:val="001B7357"/>
    <w:rsid w:val="001C0480"/>
    <w:rsid w:val="001C59BA"/>
    <w:rsid w:val="001D0DF2"/>
    <w:rsid w:val="001D1AD0"/>
    <w:rsid w:val="001E73FB"/>
    <w:rsid w:val="001F14AA"/>
    <w:rsid w:val="001F5AEA"/>
    <w:rsid w:val="00202966"/>
    <w:rsid w:val="0020305B"/>
    <w:rsid w:val="00206861"/>
    <w:rsid w:val="00206F8B"/>
    <w:rsid w:val="00210278"/>
    <w:rsid w:val="002123E2"/>
    <w:rsid w:val="002126A3"/>
    <w:rsid w:val="002149A3"/>
    <w:rsid w:val="0022037C"/>
    <w:rsid w:val="00220385"/>
    <w:rsid w:val="0022059A"/>
    <w:rsid w:val="00224331"/>
    <w:rsid w:val="00224E59"/>
    <w:rsid w:val="002255CF"/>
    <w:rsid w:val="00227B03"/>
    <w:rsid w:val="00232608"/>
    <w:rsid w:val="0023345E"/>
    <w:rsid w:val="002446ED"/>
    <w:rsid w:val="00244B72"/>
    <w:rsid w:val="002461DB"/>
    <w:rsid w:val="0025385F"/>
    <w:rsid w:val="00265487"/>
    <w:rsid w:val="002660E8"/>
    <w:rsid w:val="002710B6"/>
    <w:rsid w:val="00273D31"/>
    <w:rsid w:val="00274733"/>
    <w:rsid w:val="002748E1"/>
    <w:rsid w:val="0027499D"/>
    <w:rsid w:val="002770D4"/>
    <w:rsid w:val="00286A8A"/>
    <w:rsid w:val="00287A45"/>
    <w:rsid w:val="002918D3"/>
    <w:rsid w:val="00292EE7"/>
    <w:rsid w:val="002936C4"/>
    <w:rsid w:val="00293BFB"/>
    <w:rsid w:val="002959F5"/>
    <w:rsid w:val="002A0812"/>
    <w:rsid w:val="002A504D"/>
    <w:rsid w:val="002A781C"/>
    <w:rsid w:val="002B16D5"/>
    <w:rsid w:val="002C0DB6"/>
    <w:rsid w:val="002C29C7"/>
    <w:rsid w:val="002C3735"/>
    <w:rsid w:val="002C520B"/>
    <w:rsid w:val="002D4E95"/>
    <w:rsid w:val="002D66D7"/>
    <w:rsid w:val="002D78D4"/>
    <w:rsid w:val="002E746F"/>
    <w:rsid w:val="002F0E60"/>
    <w:rsid w:val="002F1CBF"/>
    <w:rsid w:val="002F4A29"/>
    <w:rsid w:val="002F4A5C"/>
    <w:rsid w:val="003017C9"/>
    <w:rsid w:val="00301913"/>
    <w:rsid w:val="00311CE1"/>
    <w:rsid w:val="00313357"/>
    <w:rsid w:val="00320BD7"/>
    <w:rsid w:val="00325F6D"/>
    <w:rsid w:val="0032718D"/>
    <w:rsid w:val="00327A56"/>
    <w:rsid w:val="00330C09"/>
    <w:rsid w:val="00331710"/>
    <w:rsid w:val="00331870"/>
    <w:rsid w:val="003327C7"/>
    <w:rsid w:val="003359BF"/>
    <w:rsid w:val="003367DD"/>
    <w:rsid w:val="003373AA"/>
    <w:rsid w:val="00343A81"/>
    <w:rsid w:val="00345052"/>
    <w:rsid w:val="00350860"/>
    <w:rsid w:val="00353515"/>
    <w:rsid w:val="00354AED"/>
    <w:rsid w:val="003611E5"/>
    <w:rsid w:val="0036274A"/>
    <w:rsid w:val="003642D5"/>
    <w:rsid w:val="00367BEB"/>
    <w:rsid w:val="00381646"/>
    <w:rsid w:val="00382216"/>
    <w:rsid w:val="00385C2A"/>
    <w:rsid w:val="00390741"/>
    <w:rsid w:val="0039168A"/>
    <w:rsid w:val="003A3EEF"/>
    <w:rsid w:val="003A5E1D"/>
    <w:rsid w:val="003B09C4"/>
    <w:rsid w:val="003B227A"/>
    <w:rsid w:val="003B5FA5"/>
    <w:rsid w:val="003C5AE9"/>
    <w:rsid w:val="003D0D90"/>
    <w:rsid w:val="003D5DB9"/>
    <w:rsid w:val="003F17BB"/>
    <w:rsid w:val="003F2F9A"/>
    <w:rsid w:val="0040594E"/>
    <w:rsid w:val="00406AC9"/>
    <w:rsid w:val="0040775D"/>
    <w:rsid w:val="004119DF"/>
    <w:rsid w:val="00411CE7"/>
    <w:rsid w:val="0041309A"/>
    <w:rsid w:val="00421F0D"/>
    <w:rsid w:val="00430E9C"/>
    <w:rsid w:val="004313C6"/>
    <w:rsid w:val="00431A6B"/>
    <w:rsid w:val="00434FE2"/>
    <w:rsid w:val="004510C3"/>
    <w:rsid w:val="00455232"/>
    <w:rsid w:val="00460466"/>
    <w:rsid w:val="00460B45"/>
    <w:rsid w:val="0047030F"/>
    <w:rsid w:val="004804EE"/>
    <w:rsid w:val="00482B70"/>
    <w:rsid w:val="00485D60"/>
    <w:rsid w:val="004869C8"/>
    <w:rsid w:val="004977B2"/>
    <w:rsid w:val="004A205F"/>
    <w:rsid w:val="004A3394"/>
    <w:rsid w:val="004A4292"/>
    <w:rsid w:val="004B5495"/>
    <w:rsid w:val="004B668E"/>
    <w:rsid w:val="004C1C98"/>
    <w:rsid w:val="004C31DD"/>
    <w:rsid w:val="004C4E28"/>
    <w:rsid w:val="004C7D5E"/>
    <w:rsid w:val="004D057A"/>
    <w:rsid w:val="004D377D"/>
    <w:rsid w:val="004D413E"/>
    <w:rsid w:val="004D753D"/>
    <w:rsid w:val="004E3BEC"/>
    <w:rsid w:val="004E3D27"/>
    <w:rsid w:val="004F03A6"/>
    <w:rsid w:val="004F1178"/>
    <w:rsid w:val="004F34EE"/>
    <w:rsid w:val="004F7F97"/>
    <w:rsid w:val="00500CE7"/>
    <w:rsid w:val="00501E11"/>
    <w:rsid w:val="00510C30"/>
    <w:rsid w:val="00510D99"/>
    <w:rsid w:val="005133E3"/>
    <w:rsid w:val="00515B2B"/>
    <w:rsid w:val="00515FEC"/>
    <w:rsid w:val="00516EF2"/>
    <w:rsid w:val="00517774"/>
    <w:rsid w:val="00532A25"/>
    <w:rsid w:val="005351B0"/>
    <w:rsid w:val="005547FA"/>
    <w:rsid w:val="005562EA"/>
    <w:rsid w:val="005568BF"/>
    <w:rsid w:val="00556A0A"/>
    <w:rsid w:val="00564C79"/>
    <w:rsid w:val="00564D98"/>
    <w:rsid w:val="00564E9F"/>
    <w:rsid w:val="005656CD"/>
    <w:rsid w:val="00566B38"/>
    <w:rsid w:val="005674AB"/>
    <w:rsid w:val="0057090F"/>
    <w:rsid w:val="00575B04"/>
    <w:rsid w:val="00581DB6"/>
    <w:rsid w:val="00584361"/>
    <w:rsid w:val="00592842"/>
    <w:rsid w:val="005A0BEB"/>
    <w:rsid w:val="005A0F19"/>
    <w:rsid w:val="005A2E9A"/>
    <w:rsid w:val="005A4E1D"/>
    <w:rsid w:val="005B3D62"/>
    <w:rsid w:val="005B4076"/>
    <w:rsid w:val="005B41C9"/>
    <w:rsid w:val="005B42A9"/>
    <w:rsid w:val="005B7812"/>
    <w:rsid w:val="005C1C78"/>
    <w:rsid w:val="005C2EE4"/>
    <w:rsid w:val="005C6FC7"/>
    <w:rsid w:val="005D23E2"/>
    <w:rsid w:val="005D4547"/>
    <w:rsid w:val="005D784D"/>
    <w:rsid w:val="005E0C5E"/>
    <w:rsid w:val="005E5E14"/>
    <w:rsid w:val="005E7839"/>
    <w:rsid w:val="005F3F17"/>
    <w:rsid w:val="006001B4"/>
    <w:rsid w:val="00601229"/>
    <w:rsid w:val="0060340B"/>
    <w:rsid w:val="00607B6E"/>
    <w:rsid w:val="00613DA8"/>
    <w:rsid w:val="006153BD"/>
    <w:rsid w:val="006220D9"/>
    <w:rsid w:val="006234B0"/>
    <w:rsid w:val="006243A3"/>
    <w:rsid w:val="00643C96"/>
    <w:rsid w:val="00646200"/>
    <w:rsid w:val="0065118F"/>
    <w:rsid w:val="00655EC0"/>
    <w:rsid w:val="006569FF"/>
    <w:rsid w:val="0066391B"/>
    <w:rsid w:val="0067010B"/>
    <w:rsid w:val="0067570E"/>
    <w:rsid w:val="00675A1C"/>
    <w:rsid w:val="00675BB2"/>
    <w:rsid w:val="00675D99"/>
    <w:rsid w:val="00677220"/>
    <w:rsid w:val="00677407"/>
    <w:rsid w:val="006934E5"/>
    <w:rsid w:val="00693F1B"/>
    <w:rsid w:val="00694FE3"/>
    <w:rsid w:val="00697F1E"/>
    <w:rsid w:val="006A11EE"/>
    <w:rsid w:val="006A2AC1"/>
    <w:rsid w:val="006A6AA7"/>
    <w:rsid w:val="006A6FAC"/>
    <w:rsid w:val="006A73C2"/>
    <w:rsid w:val="006A7DDF"/>
    <w:rsid w:val="006B353A"/>
    <w:rsid w:val="006B5DDA"/>
    <w:rsid w:val="006C0A3B"/>
    <w:rsid w:val="006C680A"/>
    <w:rsid w:val="006C6D07"/>
    <w:rsid w:val="006D4C57"/>
    <w:rsid w:val="006D5A58"/>
    <w:rsid w:val="006E359A"/>
    <w:rsid w:val="006E6598"/>
    <w:rsid w:val="006F0539"/>
    <w:rsid w:val="006F3485"/>
    <w:rsid w:val="006F432A"/>
    <w:rsid w:val="006F5165"/>
    <w:rsid w:val="006F5EC2"/>
    <w:rsid w:val="006F763B"/>
    <w:rsid w:val="0071648D"/>
    <w:rsid w:val="007171A2"/>
    <w:rsid w:val="00720C76"/>
    <w:rsid w:val="00722947"/>
    <w:rsid w:val="00723E30"/>
    <w:rsid w:val="00725206"/>
    <w:rsid w:val="007260A3"/>
    <w:rsid w:val="007327B9"/>
    <w:rsid w:val="00735054"/>
    <w:rsid w:val="00735697"/>
    <w:rsid w:val="007373DF"/>
    <w:rsid w:val="00740ECF"/>
    <w:rsid w:val="00745AC0"/>
    <w:rsid w:val="00746884"/>
    <w:rsid w:val="00747278"/>
    <w:rsid w:val="00747E40"/>
    <w:rsid w:val="00750782"/>
    <w:rsid w:val="0075635E"/>
    <w:rsid w:val="007613F9"/>
    <w:rsid w:val="007709FD"/>
    <w:rsid w:val="00776A3B"/>
    <w:rsid w:val="00783373"/>
    <w:rsid w:val="00787795"/>
    <w:rsid w:val="00790E48"/>
    <w:rsid w:val="00793C96"/>
    <w:rsid w:val="00794220"/>
    <w:rsid w:val="007A5ABF"/>
    <w:rsid w:val="007B5F22"/>
    <w:rsid w:val="007C2BA5"/>
    <w:rsid w:val="007C6326"/>
    <w:rsid w:val="007D18E1"/>
    <w:rsid w:val="007D3238"/>
    <w:rsid w:val="007D63F9"/>
    <w:rsid w:val="007D6EB5"/>
    <w:rsid w:val="007E23E8"/>
    <w:rsid w:val="007E2A1D"/>
    <w:rsid w:val="007E318B"/>
    <w:rsid w:val="007E620C"/>
    <w:rsid w:val="007F02E4"/>
    <w:rsid w:val="007F2284"/>
    <w:rsid w:val="008001A5"/>
    <w:rsid w:val="00802381"/>
    <w:rsid w:val="00813E83"/>
    <w:rsid w:val="00821424"/>
    <w:rsid w:val="00821596"/>
    <w:rsid w:val="00834A00"/>
    <w:rsid w:val="00845699"/>
    <w:rsid w:val="008461B4"/>
    <w:rsid w:val="0085331D"/>
    <w:rsid w:val="00853C9D"/>
    <w:rsid w:val="00856AD2"/>
    <w:rsid w:val="00861CB8"/>
    <w:rsid w:val="008675BB"/>
    <w:rsid w:val="00870612"/>
    <w:rsid w:val="00874384"/>
    <w:rsid w:val="0088262B"/>
    <w:rsid w:val="00886108"/>
    <w:rsid w:val="0089144A"/>
    <w:rsid w:val="008B438E"/>
    <w:rsid w:val="008B6157"/>
    <w:rsid w:val="008C1BC9"/>
    <w:rsid w:val="008C32FC"/>
    <w:rsid w:val="008C4BB2"/>
    <w:rsid w:val="008C5E84"/>
    <w:rsid w:val="008D0365"/>
    <w:rsid w:val="008D08DE"/>
    <w:rsid w:val="008D2059"/>
    <w:rsid w:val="008D2655"/>
    <w:rsid w:val="008D2D1A"/>
    <w:rsid w:val="008D7B90"/>
    <w:rsid w:val="008E0F07"/>
    <w:rsid w:val="008E3B08"/>
    <w:rsid w:val="008F0D5E"/>
    <w:rsid w:val="008F4104"/>
    <w:rsid w:val="008F4409"/>
    <w:rsid w:val="0090156B"/>
    <w:rsid w:val="00907CA0"/>
    <w:rsid w:val="009108D7"/>
    <w:rsid w:val="00922C61"/>
    <w:rsid w:val="00926AF2"/>
    <w:rsid w:val="00936F2A"/>
    <w:rsid w:val="00937AD6"/>
    <w:rsid w:val="00942135"/>
    <w:rsid w:val="009432F3"/>
    <w:rsid w:val="00943841"/>
    <w:rsid w:val="009508A7"/>
    <w:rsid w:val="009512C4"/>
    <w:rsid w:val="00962DB9"/>
    <w:rsid w:val="00963136"/>
    <w:rsid w:val="00965C0A"/>
    <w:rsid w:val="00966116"/>
    <w:rsid w:val="009714AA"/>
    <w:rsid w:val="009719B1"/>
    <w:rsid w:val="00972A93"/>
    <w:rsid w:val="009746FB"/>
    <w:rsid w:val="009774E9"/>
    <w:rsid w:val="00980971"/>
    <w:rsid w:val="009826D3"/>
    <w:rsid w:val="00984DD4"/>
    <w:rsid w:val="009859D4"/>
    <w:rsid w:val="009920D2"/>
    <w:rsid w:val="00992232"/>
    <w:rsid w:val="0099544E"/>
    <w:rsid w:val="009A0130"/>
    <w:rsid w:val="009A6221"/>
    <w:rsid w:val="009A7080"/>
    <w:rsid w:val="009B0BEC"/>
    <w:rsid w:val="009B5417"/>
    <w:rsid w:val="009B62AA"/>
    <w:rsid w:val="009C1446"/>
    <w:rsid w:val="009C520D"/>
    <w:rsid w:val="009D43F4"/>
    <w:rsid w:val="009D5330"/>
    <w:rsid w:val="009E14FB"/>
    <w:rsid w:val="009E3438"/>
    <w:rsid w:val="009F06C2"/>
    <w:rsid w:val="009F7B64"/>
    <w:rsid w:val="00A018AD"/>
    <w:rsid w:val="00A02249"/>
    <w:rsid w:val="00A03AEF"/>
    <w:rsid w:val="00A11777"/>
    <w:rsid w:val="00A11C0E"/>
    <w:rsid w:val="00A166B8"/>
    <w:rsid w:val="00A16E37"/>
    <w:rsid w:val="00A207A4"/>
    <w:rsid w:val="00A20BED"/>
    <w:rsid w:val="00A2488E"/>
    <w:rsid w:val="00A25A3B"/>
    <w:rsid w:val="00A27813"/>
    <w:rsid w:val="00A27DFD"/>
    <w:rsid w:val="00A3779E"/>
    <w:rsid w:val="00A40276"/>
    <w:rsid w:val="00A4094A"/>
    <w:rsid w:val="00A44FD0"/>
    <w:rsid w:val="00A462BD"/>
    <w:rsid w:val="00A4631E"/>
    <w:rsid w:val="00A467B6"/>
    <w:rsid w:val="00A4796A"/>
    <w:rsid w:val="00A5182C"/>
    <w:rsid w:val="00A534FC"/>
    <w:rsid w:val="00A54C8E"/>
    <w:rsid w:val="00A5682F"/>
    <w:rsid w:val="00A56D3E"/>
    <w:rsid w:val="00A658B0"/>
    <w:rsid w:val="00A676E5"/>
    <w:rsid w:val="00A70D37"/>
    <w:rsid w:val="00A72021"/>
    <w:rsid w:val="00A728FB"/>
    <w:rsid w:val="00A76443"/>
    <w:rsid w:val="00A805CD"/>
    <w:rsid w:val="00A812A4"/>
    <w:rsid w:val="00A8292B"/>
    <w:rsid w:val="00A83095"/>
    <w:rsid w:val="00A87BF2"/>
    <w:rsid w:val="00A92171"/>
    <w:rsid w:val="00A923BD"/>
    <w:rsid w:val="00A925AC"/>
    <w:rsid w:val="00A959ED"/>
    <w:rsid w:val="00AB70F4"/>
    <w:rsid w:val="00AC1271"/>
    <w:rsid w:val="00AC3C4C"/>
    <w:rsid w:val="00AC5448"/>
    <w:rsid w:val="00AC6388"/>
    <w:rsid w:val="00AC662F"/>
    <w:rsid w:val="00AC6AD9"/>
    <w:rsid w:val="00AC7137"/>
    <w:rsid w:val="00AE121E"/>
    <w:rsid w:val="00AE6E82"/>
    <w:rsid w:val="00AF7916"/>
    <w:rsid w:val="00B00267"/>
    <w:rsid w:val="00B02ADB"/>
    <w:rsid w:val="00B04914"/>
    <w:rsid w:val="00B07E72"/>
    <w:rsid w:val="00B10E0F"/>
    <w:rsid w:val="00B11D88"/>
    <w:rsid w:val="00B20C73"/>
    <w:rsid w:val="00B26728"/>
    <w:rsid w:val="00B272F9"/>
    <w:rsid w:val="00B30C9F"/>
    <w:rsid w:val="00B42AD7"/>
    <w:rsid w:val="00B63F93"/>
    <w:rsid w:val="00B70562"/>
    <w:rsid w:val="00B7289C"/>
    <w:rsid w:val="00B72F65"/>
    <w:rsid w:val="00B84161"/>
    <w:rsid w:val="00B91F1F"/>
    <w:rsid w:val="00B92360"/>
    <w:rsid w:val="00BA06BA"/>
    <w:rsid w:val="00BA1427"/>
    <w:rsid w:val="00BA3DDC"/>
    <w:rsid w:val="00BA64FA"/>
    <w:rsid w:val="00BA6FCF"/>
    <w:rsid w:val="00BB3AD4"/>
    <w:rsid w:val="00BC06C7"/>
    <w:rsid w:val="00BC2C7B"/>
    <w:rsid w:val="00BD1ACC"/>
    <w:rsid w:val="00BD366F"/>
    <w:rsid w:val="00BD6A64"/>
    <w:rsid w:val="00BE06B3"/>
    <w:rsid w:val="00BE3CA5"/>
    <w:rsid w:val="00BE41BF"/>
    <w:rsid w:val="00BE657C"/>
    <w:rsid w:val="00BE6BE9"/>
    <w:rsid w:val="00BE7750"/>
    <w:rsid w:val="00BF17D1"/>
    <w:rsid w:val="00BF65BE"/>
    <w:rsid w:val="00C07053"/>
    <w:rsid w:val="00C10BDA"/>
    <w:rsid w:val="00C1452F"/>
    <w:rsid w:val="00C14B5C"/>
    <w:rsid w:val="00C22A3C"/>
    <w:rsid w:val="00C25CE9"/>
    <w:rsid w:val="00C27993"/>
    <w:rsid w:val="00C27A8F"/>
    <w:rsid w:val="00C31384"/>
    <w:rsid w:val="00C349A1"/>
    <w:rsid w:val="00C361FF"/>
    <w:rsid w:val="00C37A75"/>
    <w:rsid w:val="00C532E6"/>
    <w:rsid w:val="00C546A2"/>
    <w:rsid w:val="00C60963"/>
    <w:rsid w:val="00C747F8"/>
    <w:rsid w:val="00C81382"/>
    <w:rsid w:val="00C82050"/>
    <w:rsid w:val="00C84FAC"/>
    <w:rsid w:val="00C869E9"/>
    <w:rsid w:val="00C8705D"/>
    <w:rsid w:val="00C91799"/>
    <w:rsid w:val="00C91C6A"/>
    <w:rsid w:val="00CA0708"/>
    <w:rsid w:val="00CA20FD"/>
    <w:rsid w:val="00CA2D81"/>
    <w:rsid w:val="00CA54F2"/>
    <w:rsid w:val="00CB042D"/>
    <w:rsid w:val="00CB44B4"/>
    <w:rsid w:val="00CC48BD"/>
    <w:rsid w:val="00CC4D35"/>
    <w:rsid w:val="00CD1CC6"/>
    <w:rsid w:val="00CD4776"/>
    <w:rsid w:val="00CD5870"/>
    <w:rsid w:val="00CD5943"/>
    <w:rsid w:val="00CD6D3D"/>
    <w:rsid w:val="00CE0AF3"/>
    <w:rsid w:val="00CE6F01"/>
    <w:rsid w:val="00CF285D"/>
    <w:rsid w:val="00D06FD2"/>
    <w:rsid w:val="00D1199B"/>
    <w:rsid w:val="00D160B6"/>
    <w:rsid w:val="00D2216B"/>
    <w:rsid w:val="00D25B44"/>
    <w:rsid w:val="00D26B79"/>
    <w:rsid w:val="00D33712"/>
    <w:rsid w:val="00D340F8"/>
    <w:rsid w:val="00D34141"/>
    <w:rsid w:val="00D34CE3"/>
    <w:rsid w:val="00D355BE"/>
    <w:rsid w:val="00D35C6C"/>
    <w:rsid w:val="00D37AD0"/>
    <w:rsid w:val="00D4185B"/>
    <w:rsid w:val="00D4656C"/>
    <w:rsid w:val="00D520C7"/>
    <w:rsid w:val="00D5272E"/>
    <w:rsid w:val="00D528BC"/>
    <w:rsid w:val="00D56E57"/>
    <w:rsid w:val="00D61224"/>
    <w:rsid w:val="00D633E7"/>
    <w:rsid w:val="00D647AA"/>
    <w:rsid w:val="00D849DC"/>
    <w:rsid w:val="00D911D7"/>
    <w:rsid w:val="00D9391C"/>
    <w:rsid w:val="00D93E0A"/>
    <w:rsid w:val="00D957CE"/>
    <w:rsid w:val="00D959C0"/>
    <w:rsid w:val="00DA10A1"/>
    <w:rsid w:val="00DA58DB"/>
    <w:rsid w:val="00DA5DC9"/>
    <w:rsid w:val="00DA6BE5"/>
    <w:rsid w:val="00DB6C88"/>
    <w:rsid w:val="00DC01B9"/>
    <w:rsid w:val="00DC11E9"/>
    <w:rsid w:val="00DD100B"/>
    <w:rsid w:val="00DD342A"/>
    <w:rsid w:val="00DD53E9"/>
    <w:rsid w:val="00DD681E"/>
    <w:rsid w:val="00DD6AA8"/>
    <w:rsid w:val="00DE2795"/>
    <w:rsid w:val="00DE75D9"/>
    <w:rsid w:val="00DF1DFF"/>
    <w:rsid w:val="00DF3362"/>
    <w:rsid w:val="00DF4B59"/>
    <w:rsid w:val="00DF6F06"/>
    <w:rsid w:val="00E02AC1"/>
    <w:rsid w:val="00E05013"/>
    <w:rsid w:val="00E07186"/>
    <w:rsid w:val="00E149B8"/>
    <w:rsid w:val="00E16CA7"/>
    <w:rsid w:val="00E2385A"/>
    <w:rsid w:val="00E2543B"/>
    <w:rsid w:val="00E25A40"/>
    <w:rsid w:val="00E260B1"/>
    <w:rsid w:val="00E33B51"/>
    <w:rsid w:val="00E34F8C"/>
    <w:rsid w:val="00E43F92"/>
    <w:rsid w:val="00E451E5"/>
    <w:rsid w:val="00E46117"/>
    <w:rsid w:val="00E6323E"/>
    <w:rsid w:val="00E64393"/>
    <w:rsid w:val="00E64C5E"/>
    <w:rsid w:val="00E6570E"/>
    <w:rsid w:val="00E750C0"/>
    <w:rsid w:val="00E7611B"/>
    <w:rsid w:val="00E80828"/>
    <w:rsid w:val="00E83324"/>
    <w:rsid w:val="00E853BF"/>
    <w:rsid w:val="00E869FC"/>
    <w:rsid w:val="00E94689"/>
    <w:rsid w:val="00E95BAF"/>
    <w:rsid w:val="00EB72C2"/>
    <w:rsid w:val="00EB743E"/>
    <w:rsid w:val="00EC05BB"/>
    <w:rsid w:val="00EC2388"/>
    <w:rsid w:val="00EC371D"/>
    <w:rsid w:val="00EC673B"/>
    <w:rsid w:val="00EC7CF1"/>
    <w:rsid w:val="00ED3E92"/>
    <w:rsid w:val="00ED6948"/>
    <w:rsid w:val="00ED6A4A"/>
    <w:rsid w:val="00ED72F2"/>
    <w:rsid w:val="00EF467E"/>
    <w:rsid w:val="00EF7C86"/>
    <w:rsid w:val="00F03D95"/>
    <w:rsid w:val="00F048E0"/>
    <w:rsid w:val="00F1095D"/>
    <w:rsid w:val="00F10EB1"/>
    <w:rsid w:val="00F119DD"/>
    <w:rsid w:val="00F137E2"/>
    <w:rsid w:val="00F17DD3"/>
    <w:rsid w:val="00F2154F"/>
    <w:rsid w:val="00F24B23"/>
    <w:rsid w:val="00F315DC"/>
    <w:rsid w:val="00F319D4"/>
    <w:rsid w:val="00F32CBE"/>
    <w:rsid w:val="00F4039A"/>
    <w:rsid w:val="00F40E82"/>
    <w:rsid w:val="00F43A90"/>
    <w:rsid w:val="00F43CBE"/>
    <w:rsid w:val="00F44EC8"/>
    <w:rsid w:val="00F45754"/>
    <w:rsid w:val="00F45C02"/>
    <w:rsid w:val="00F6034F"/>
    <w:rsid w:val="00F62777"/>
    <w:rsid w:val="00F64548"/>
    <w:rsid w:val="00F64A0B"/>
    <w:rsid w:val="00F65898"/>
    <w:rsid w:val="00F66CE5"/>
    <w:rsid w:val="00F7015D"/>
    <w:rsid w:val="00F70642"/>
    <w:rsid w:val="00F70D51"/>
    <w:rsid w:val="00F73406"/>
    <w:rsid w:val="00F813C6"/>
    <w:rsid w:val="00F85AB3"/>
    <w:rsid w:val="00F85EC7"/>
    <w:rsid w:val="00F92F91"/>
    <w:rsid w:val="00F930AC"/>
    <w:rsid w:val="00F9337D"/>
    <w:rsid w:val="00F95140"/>
    <w:rsid w:val="00F9651C"/>
    <w:rsid w:val="00F96F64"/>
    <w:rsid w:val="00FA0DD1"/>
    <w:rsid w:val="00FA5E00"/>
    <w:rsid w:val="00FA6076"/>
    <w:rsid w:val="00FB2F39"/>
    <w:rsid w:val="00FB3B66"/>
    <w:rsid w:val="00FB4AE5"/>
    <w:rsid w:val="00FD23EC"/>
    <w:rsid w:val="00FD3754"/>
    <w:rsid w:val="00FD5D3C"/>
    <w:rsid w:val="00FF517E"/>
    <w:rsid w:val="00FF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qFormat="1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D3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D35C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35C6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35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35C6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35C6C"/>
    <w:pPr>
      <w:tabs>
        <w:tab w:val="right" w:leader="dot" w:pos="9060"/>
      </w:tabs>
      <w:spacing w:before="120" w:after="120"/>
      <w:jc w:val="both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D35C6C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35C6C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35C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D35C6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D35C6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D35C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D35C6C"/>
    <w:rPr>
      <w:rFonts w:ascii="Calibri" w:eastAsia="Calibri" w:hAnsi="Calibri" w:cs="Times New Roman"/>
    </w:rPr>
  </w:style>
  <w:style w:type="paragraph" w:styleId="Plandokumentu">
    <w:name w:val="Document Map"/>
    <w:basedOn w:val="Normalny"/>
    <w:link w:val="Plan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C349A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prawka">
    <w:name w:val="Revision"/>
    <w:hidden/>
    <w:uiPriority w:val="99"/>
    <w:semiHidden/>
    <w:rsid w:val="00DA1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B2623-0305-41C8-98F8-3E4A8A70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3342</Words>
  <Characters>20052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Wolski</dc:creator>
  <cp:lastModifiedBy>dkorczynska</cp:lastModifiedBy>
  <cp:revision>2</cp:revision>
  <cp:lastPrinted>2019-01-08T12:46:00Z</cp:lastPrinted>
  <dcterms:created xsi:type="dcterms:W3CDTF">2020-04-30T11:56:00Z</dcterms:created>
  <dcterms:modified xsi:type="dcterms:W3CDTF">2020-04-30T11:56:00Z</dcterms:modified>
</cp:coreProperties>
</file>